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8B0903">
        <w:rPr>
          <w:rFonts w:ascii="GHEA Grapalat" w:hAnsi="GHEA Grapalat"/>
          <w:i w:val="0"/>
          <w:sz w:val="24"/>
          <w:szCs w:val="24"/>
        </w:rPr>
        <w:t>ЗАПРОС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B0903">
        <w:rPr>
          <w:rFonts w:ascii="GHEA Grapalat" w:hAnsi="GHEA Grapalat"/>
          <w:i w:val="0"/>
          <w:sz w:val="24"/>
          <w:szCs w:val="24"/>
        </w:rPr>
        <w:t>17</w:t>
      </w:r>
      <w:r w:rsidRPr="009044F1">
        <w:rPr>
          <w:rFonts w:ascii="GHEA Grapalat" w:hAnsi="GHEA Grapalat"/>
          <w:i w:val="0"/>
          <w:sz w:val="24"/>
          <w:szCs w:val="24"/>
        </w:rPr>
        <w:t>" "</w:t>
      </w:r>
      <w:r w:rsidR="008B0903">
        <w:rPr>
          <w:rFonts w:ascii="GHEA Grapalat" w:hAnsi="GHEA Grapalat"/>
          <w:i w:val="0"/>
          <w:sz w:val="24"/>
          <w:szCs w:val="24"/>
        </w:rPr>
        <w:t>декабря</w:t>
      </w:r>
      <w:r w:rsidRPr="009044F1">
        <w:rPr>
          <w:rFonts w:ascii="GHEA Grapalat" w:hAnsi="GHEA Grapalat"/>
          <w:i w:val="0"/>
          <w:sz w:val="24"/>
          <w:szCs w:val="24"/>
        </w:rPr>
        <w:t>" 20</w:t>
      </w:r>
      <w:r w:rsidR="008B0903">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EA6A15">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B0903">
        <w:rPr>
          <w:rFonts w:ascii="GHEA Grapalat" w:hAnsi="GHEA Grapalat"/>
          <w:i w:val="0"/>
          <w:sz w:val="24"/>
          <w:szCs w:val="24"/>
        </w:rPr>
        <w:t xml:space="preserve">ХСШ- </w:t>
      </w:r>
      <w:proofErr w:type="spellStart"/>
      <w:r w:rsidR="008B0903">
        <w:rPr>
          <w:rFonts w:ascii="GHEA Grapalat" w:hAnsi="GHEA Grapalat"/>
          <w:i w:val="0"/>
          <w:sz w:val="24"/>
          <w:szCs w:val="24"/>
        </w:rPr>
        <w:t>GHTsDzB</w:t>
      </w:r>
      <w:proofErr w:type="spellEnd"/>
      <w:r w:rsidR="008B0903">
        <w:rPr>
          <w:rFonts w:ascii="GHEA Grapalat" w:hAnsi="GHEA Grapalat"/>
          <w:i w:val="0"/>
          <w:sz w:val="24"/>
          <w:szCs w:val="24"/>
        </w:rPr>
        <w:t xml:space="preserve"> -2026/01</w:t>
      </w:r>
    </w:p>
    <w:p w:rsidR="0091042F" w:rsidRPr="009044F1" w:rsidRDefault="0091042F" w:rsidP="00B46D58">
      <w:pPr>
        <w:pStyle w:val="a3"/>
        <w:widowControl w:val="0"/>
        <w:spacing w:after="160" w:line="240" w:lineRule="auto"/>
        <w:rPr>
          <w:rFonts w:ascii="GHEA Grapalat" w:hAnsi="GHEA Grapalat"/>
          <w:i w:val="0"/>
          <w:sz w:val="24"/>
          <w:szCs w:val="24"/>
        </w:rPr>
      </w:pPr>
    </w:p>
    <w:p w:rsidR="008B0903" w:rsidRDefault="008B0903" w:rsidP="008B0903">
      <w:pPr>
        <w:pStyle w:val="a3"/>
        <w:widowControl w:val="0"/>
        <w:spacing w:line="240" w:lineRule="auto"/>
        <w:ind w:firstLine="709"/>
        <w:jc w:val="left"/>
        <w:rPr>
          <w:rFonts w:ascii="GHEA Grapalat" w:hAnsi="GHEA Grapalat"/>
          <w:i w:val="0"/>
          <w:sz w:val="16"/>
          <w:szCs w:val="16"/>
        </w:rPr>
      </w:pPr>
      <w:r>
        <w:rPr>
          <w:rFonts w:ascii="GHEA Grapalat" w:hAnsi="GHEA Grapalat"/>
          <w:i w:val="0"/>
          <w:sz w:val="24"/>
          <w:szCs w:val="24"/>
        </w:rPr>
        <w:t xml:space="preserve">Заказчик &lt;&lt;Средняя школа </w:t>
      </w:r>
      <w:proofErr w:type="spellStart"/>
      <w:r>
        <w:rPr>
          <w:rFonts w:ascii="GHEA Grapalat" w:hAnsi="GHEA Grapalat"/>
          <w:i w:val="0"/>
          <w:sz w:val="24"/>
          <w:szCs w:val="24"/>
        </w:rPr>
        <w:t>Ховтамедж</w:t>
      </w:r>
      <w:proofErr w:type="spellEnd"/>
      <w:r>
        <w:rPr>
          <w:rFonts w:ascii="GHEA Grapalat" w:hAnsi="GHEA Grapalat"/>
          <w:i w:val="0"/>
          <w:sz w:val="24"/>
          <w:szCs w:val="24"/>
        </w:rPr>
        <w:t>&gt;&gt; ГНКО, находящийся по адресу:</w:t>
      </w:r>
      <w:r>
        <w:t xml:space="preserve"> </w:t>
      </w:r>
      <w:proofErr w:type="spellStart"/>
      <w:r>
        <w:rPr>
          <w:rFonts w:ascii="GHEA Grapalat" w:hAnsi="GHEA Grapalat"/>
          <w:i w:val="0"/>
          <w:sz w:val="24"/>
          <w:szCs w:val="24"/>
        </w:rPr>
        <w:t>Армавирская</w:t>
      </w:r>
      <w:proofErr w:type="spellEnd"/>
      <w:r>
        <w:rPr>
          <w:rFonts w:ascii="GHEA Grapalat" w:hAnsi="GHEA Grapalat"/>
          <w:i w:val="0"/>
          <w:sz w:val="24"/>
          <w:szCs w:val="24"/>
        </w:rPr>
        <w:t xml:space="preserve"> область, село </w:t>
      </w:r>
      <w:proofErr w:type="spellStart"/>
      <w:r>
        <w:rPr>
          <w:rFonts w:ascii="GHEA Grapalat" w:hAnsi="GHEA Grapalat"/>
          <w:i w:val="0"/>
          <w:sz w:val="24"/>
          <w:szCs w:val="24"/>
        </w:rPr>
        <w:t>Хой</w:t>
      </w:r>
      <w:proofErr w:type="spellEnd"/>
      <w:r>
        <w:rPr>
          <w:rFonts w:ascii="GHEA Grapalat" w:hAnsi="GHEA Grapalat"/>
          <w:i w:val="0"/>
          <w:sz w:val="24"/>
          <w:szCs w:val="24"/>
        </w:rPr>
        <w:t xml:space="preserve">, кв. </w:t>
      </w:r>
      <w:proofErr w:type="spellStart"/>
      <w:r>
        <w:rPr>
          <w:rFonts w:ascii="GHEA Grapalat" w:hAnsi="GHEA Grapalat"/>
          <w:i w:val="0"/>
          <w:sz w:val="24"/>
          <w:szCs w:val="24"/>
        </w:rPr>
        <w:t>Овтамей</w:t>
      </w:r>
      <w:proofErr w:type="spellEnd"/>
      <w:r>
        <w:rPr>
          <w:rFonts w:ascii="GHEA Grapalat" w:hAnsi="GHEA Grapalat"/>
          <w:i w:val="0"/>
          <w:sz w:val="24"/>
          <w:szCs w:val="24"/>
        </w:rPr>
        <w:t xml:space="preserve">, ул. Маштоца 1 М, </w:t>
      </w:r>
      <w:r>
        <w:rPr>
          <w:rFonts w:ascii="GHEA Grapalat" w:hAnsi="GHEA Grapalat"/>
          <w:i w:val="0"/>
          <w:sz w:val="24"/>
          <w:szCs w:val="24"/>
          <w:lang w:val="hy-AM"/>
        </w:rPr>
        <w:t xml:space="preserve"> </w:t>
      </w:r>
    </w:p>
    <w:p w:rsidR="008B0903" w:rsidRDefault="008B0903" w:rsidP="008B0903">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объявляет </w:t>
      </w:r>
      <w:r>
        <w:rPr>
          <w:rFonts w:ascii="GHEA Grapalat" w:hAnsi="GHEA Grapalat"/>
        </w:rPr>
        <w:t>запрос котировок</w:t>
      </w:r>
      <w:r>
        <w:rPr>
          <w:rFonts w:ascii="GHEA Grapalat" w:hAnsi="GHEA Grapalat"/>
          <w:i w:val="0"/>
          <w:sz w:val="24"/>
          <w:szCs w:val="24"/>
        </w:rPr>
        <w:t>, который проводится одним этапом.</w:t>
      </w:r>
    </w:p>
    <w:p w:rsidR="008B0903" w:rsidRDefault="008B0903" w:rsidP="008B0903">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поставку </w:t>
      </w:r>
    </w:p>
    <w:p w:rsidR="008B0903" w:rsidRDefault="008B0903" w:rsidP="008B0903">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Профессиональные услуги по перевозке пассажиров (далее — договор).</w:t>
      </w:r>
    </w:p>
    <w:p w:rsidR="008B0903" w:rsidRDefault="008B0903" w:rsidP="008B0903">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8B0903" w:rsidRDefault="008B0903" w:rsidP="008B0903">
      <w:pPr>
        <w:pStyle w:val="a3"/>
        <w:widowControl w:val="0"/>
        <w:spacing w:after="160" w:line="240" w:lineRule="auto"/>
        <w:ind w:firstLine="567"/>
        <w:rPr>
          <w:rFonts w:ascii="GHEA Grapalat" w:hAnsi="GHEA Grapalat"/>
          <w:i w:val="0"/>
          <w:sz w:val="24"/>
          <w:szCs w:val="24"/>
        </w:rPr>
      </w:pPr>
      <w:proofErr w:type="gramStart"/>
      <w:r>
        <w:rPr>
          <w:rFonts w:ascii="GHEA Grapalat" w:hAnsi="GHEA Grapalat"/>
          <w:i w:val="0"/>
          <w:sz w:val="24"/>
          <w:szCs w:val="24"/>
        </w:rPr>
        <w:t>Условия</w:t>
      </w:r>
      <w:proofErr w:type="gramEnd"/>
      <w:r>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8B0903" w:rsidRDefault="008B0903" w:rsidP="008B0903">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8B0903" w:rsidRDefault="008B0903" w:rsidP="008B0903">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af6"/>
          <w:rFonts w:ascii="GHEA Grapalat" w:hAnsi="GHEA Grapalat"/>
          <w:i w:val="0"/>
          <w:sz w:val="24"/>
          <w:szCs w:val="24"/>
        </w:rPr>
        <w:footnoteReference w:id="1"/>
      </w:r>
    </w:p>
    <w:p w:rsidR="008B0903" w:rsidRDefault="008B0903" w:rsidP="008B0903">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B0903" w:rsidRDefault="008B0903" w:rsidP="008B0903">
      <w:pPr>
        <w:pStyle w:val="a3"/>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Pr>
          <w:rFonts w:ascii="GHEA Grapalat" w:hAnsi="GHEA Grapalat"/>
        </w:rPr>
        <w:t>запрос котировок</w:t>
      </w:r>
      <w:r>
        <w:rPr>
          <w:rFonts w:ascii="GHEA Grapalat" w:hAnsi="GHEA Grapalat"/>
          <w:i w:val="0"/>
          <w:sz w:val="24"/>
          <w:szCs w:val="24"/>
        </w:rPr>
        <w:t xml:space="preserve"> необходимо подавать по адресу</w:t>
      </w:r>
    </w:p>
    <w:p w:rsidR="008B0903" w:rsidRPr="00F010EF" w:rsidRDefault="008B0903" w:rsidP="00F010EF">
      <w:pPr>
        <w:pStyle w:val="a3"/>
        <w:widowControl w:val="0"/>
        <w:spacing w:after="160"/>
        <w:ind w:firstLine="0"/>
        <w:jc w:val="center"/>
        <w:rPr>
          <w:rFonts w:ascii="GHEA Grapalat" w:hAnsi="GHEA Grapalat"/>
          <w:i w:val="0"/>
          <w:sz w:val="24"/>
          <w:szCs w:val="24"/>
        </w:rPr>
      </w:pPr>
      <w:proofErr w:type="spellStart"/>
      <w:r>
        <w:rPr>
          <w:rFonts w:ascii="GHEA Grapalat" w:hAnsi="GHEA Grapalat"/>
          <w:i w:val="0"/>
          <w:sz w:val="24"/>
          <w:szCs w:val="24"/>
        </w:rPr>
        <w:t>Армавирская</w:t>
      </w:r>
      <w:proofErr w:type="spellEnd"/>
      <w:r>
        <w:rPr>
          <w:rFonts w:ascii="GHEA Grapalat" w:hAnsi="GHEA Grapalat"/>
          <w:i w:val="0"/>
          <w:sz w:val="24"/>
          <w:szCs w:val="24"/>
        </w:rPr>
        <w:t xml:space="preserve"> область, поселок </w:t>
      </w:r>
      <w:proofErr w:type="spellStart"/>
      <w:r>
        <w:rPr>
          <w:rFonts w:ascii="GHEA Grapalat" w:hAnsi="GHEA Grapalat"/>
          <w:i w:val="0"/>
          <w:sz w:val="24"/>
          <w:szCs w:val="24"/>
        </w:rPr>
        <w:t>Хой</w:t>
      </w:r>
      <w:proofErr w:type="spellEnd"/>
      <w:r>
        <w:rPr>
          <w:rFonts w:ascii="GHEA Grapalat" w:hAnsi="GHEA Grapalat"/>
          <w:i w:val="0"/>
          <w:sz w:val="24"/>
          <w:szCs w:val="24"/>
        </w:rPr>
        <w:t xml:space="preserve">, кв. </w:t>
      </w:r>
      <w:proofErr w:type="spellStart"/>
      <w:r>
        <w:rPr>
          <w:rFonts w:ascii="GHEA Grapalat" w:hAnsi="GHEA Grapalat"/>
          <w:i w:val="0"/>
          <w:sz w:val="24"/>
          <w:szCs w:val="24"/>
        </w:rPr>
        <w:t>Аршалуйс</w:t>
      </w:r>
      <w:proofErr w:type="spellEnd"/>
      <w:r>
        <w:rPr>
          <w:rFonts w:ascii="GHEA Grapalat" w:hAnsi="GHEA Grapalat"/>
          <w:i w:val="0"/>
          <w:sz w:val="24"/>
          <w:szCs w:val="24"/>
        </w:rPr>
        <w:t xml:space="preserve">, ул. 20, 22 </w:t>
      </w:r>
      <w:bookmarkStart w:id="0" w:name="_GoBack"/>
      <w:r w:rsidRPr="00F010EF">
        <w:rPr>
          <w:rFonts w:ascii="GHEA Grapalat" w:hAnsi="GHEA Grapalat"/>
          <w:b/>
          <w:i w:val="0"/>
        </w:rPr>
        <w:t xml:space="preserve">в документарной форме, до </w:t>
      </w:r>
      <w:r w:rsidRPr="00F010EF">
        <w:rPr>
          <w:rFonts w:ascii="GHEA Grapalat" w:hAnsi="GHEA Grapalat"/>
          <w:b/>
          <w:i w:val="0"/>
          <w:lang w:val="hy-AM"/>
        </w:rPr>
        <w:t>1</w:t>
      </w:r>
      <w:r w:rsidRPr="00F010EF">
        <w:rPr>
          <w:rFonts w:ascii="GHEA Grapalat" w:hAnsi="GHEA Grapalat"/>
          <w:b/>
          <w:i w:val="0"/>
        </w:rPr>
        <w:t>2</w:t>
      </w:r>
      <w:r w:rsidRPr="00F010EF">
        <w:rPr>
          <w:rFonts w:ascii="Tahoma" w:hAnsi="Tahoma" w:cs="Tahoma"/>
          <w:b/>
          <w:i w:val="0"/>
          <w:lang w:val="hy-AM"/>
        </w:rPr>
        <w:t>։</w:t>
      </w:r>
      <w:r w:rsidRPr="00F010EF">
        <w:rPr>
          <w:rFonts w:ascii="GHEA Grapalat" w:hAnsi="GHEA Grapalat"/>
          <w:b/>
          <w:i w:val="0"/>
        </w:rPr>
        <w:t>0</w:t>
      </w:r>
      <w:r w:rsidRPr="00F010EF">
        <w:rPr>
          <w:rFonts w:ascii="GHEA Grapalat" w:hAnsi="GHEA Grapalat"/>
          <w:b/>
          <w:i w:val="0"/>
          <w:lang w:val="hy-AM"/>
        </w:rPr>
        <w:t xml:space="preserve">0 </w:t>
      </w:r>
      <w:r w:rsidRPr="00F010EF">
        <w:rPr>
          <w:rFonts w:ascii="GHEA Grapalat" w:hAnsi="GHEA Grapalat"/>
          <w:b/>
          <w:i w:val="0"/>
        </w:rPr>
        <w:t xml:space="preserve">часов </w:t>
      </w:r>
      <w:r w:rsidRPr="00F010EF">
        <w:rPr>
          <w:rFonts w:ascii="GHEA Grapalat" w:hAnsi="GHEA Grapalat"/>
          <w:b/>
          <w:i w:val="0"/>
          <w:lang w:val="hy-AM"/>
        </w:rPr>
        <w:t>7</w:t>
      </w:r>
      <w:r w:rsidRPr="00F010EF">
        <w:rPr>
          <w:rFonts w:ascii="GHEA Grapalat" w:hAnsi="GHEA Grapalat"/>
          <w:b/>
          <w:i w:val="0"/>
        </w:rPr>
        <w:t>-го дня со дня опубликования настоящего объявления.</w:t>
      </w:r>
      <w:r>
        <w:rPr>
          <w:rFonts w:ascii="GHEA Grapalat" w:hAnsi="GHEA Grapalat"/>
        </w:rPr>
        <w:t xml:space="preserve"> </w:t>
      </w:r>
      <w:bookmarkEnd w:id="0"/>
    </w:p>
    <w:p w:rsidR="008B0903" w:rsidRDefault="009216D6" w:rsidP="008B0903">
      <w:pPr>
        <w:pStyle w:val="a3"/>
        <w:widowControl w:val="0"/>
        <w:spacing w:after="160"/>
        <w:ind w:firstLine="0"/>
        <w:jc w:val="center"/>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spellStart"/>
      <w:r w:rsidR="008B0903">
        <w:rPr>
          <w:rFonts w:ascii="GHEA Grapalat" w:hAnsi="GHEA Grapalat"/>
          <w:i w:val="0"/>
          <w:sz w:val="24"/>
          <w:szCs w:val="24"/>
        </w:rPr>
        <w:t>Армавирская</w:t>
      </w:r>
      <w:proofErr w:type="spellEnd"/>
      <w:r w:rsidR="008B0903">
        <w:rPr>
          <w:rFonts w:ascii="GHEA Grapalat" w:hAnsi="GHEA Grapalat"/>
          <w:i w:val="0"/>
          <w:sz w:val="24"/>
          <w:szCs w:val="24"/>
        </w:rPr>
        <w:t xml:space="preserve"> область, поселок </w:t>
      </w:r>
      <w:proofErr w:type="spellStart"/>
      <w:r w:rsidR="008B0903">
        <w:rPr>
          <w:rFonts w:ascii="GHEA Grapalat" w:hAnsi="GHEA Grapalat"/>
          <w:i w:val="0"/>
          <w:sz w:val="24"/>
          <w:szCs w:val="24"/>
        </w:rPr>
        <w:t>Хой</w:t>
      </w:r>
      <w:proofErr w:type="spellEnd"/>
      <w:r w:rsidR="008B0903">
        <w:rPr>
          <w:rFonts w:ascii="GHEA Grapalat" w:hAnsi="GHEA Grapalat"/>
          <w:i w:val="0"/>
          <w:sz w:val="24"/>
          <w:szCs w:val="24"/>
        </w:rPr>
        <w:t xml:space="preserve">, кв. </w:t>
      </w:r>
      <w:proofErr w:type="spellStart"/>
      <w:r w:rsidR="008B0903">
        <w:rPr>
          <w:rFonts w:ascii="GHEA Grapalat" w:hAnsi="GHEA Grapalat"/>
          <w:i w:val="0"/>
          <w:sz w:val="24"/>
          <w:szCs w:val="24"/>
        </w:rPr>
        <w:t>Аршалуйс</w:t>
      </w:r>
      <w:proofErr w:type="spellEnd"/>
      <w:r w:rsidR="008B0903">
        <w:rPr>
          <w:rFonts w:ascii="GHEA Grapalat" w:hAnsi="GHEA Grapalat"/>
          <w:i w:val="0"/>
          <w:sz w:val="24"/>
          <w:szCs w:val="24"/>
        </w:rPr>
        <w:t xml:space="preserve">, ул. 20, 22 </w:t>
      </w:r>
    </w:p>
    <w:p w:rsidR="009216D6" w:rsidRDefault="009216D6" w:rsidP="009216D6">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lastRenderedPageBreak/>
        <w:t xml:space="preserve">, в </w:t>
      </w:r>
      <w:r w:rsidR="008B0903">
        <w:rPr>
          <w:rFonts w:ascii="GHEA Grapalat" w:hAnsi="GHEA Grapalat"/>
          <w:i w:val="0"/>
          <w:sz w:val="24"/>
          <w:szCs w:val="24"/>
        </w:rPr>
        <w:t>12</w:t>
      </w:r>
      <w:r w:rsidR="008B0903" w:rsidRPr="00EA6A15">
        <w:rPr>
          <w:rFonts w:ascii="Sylfaen" w:hAnsi="Sylfaen"/>
          <w:i w:val="0"/>
          <w:sz w:val="24"/>
          <w:szCs w:val="24"/>
        </w:rPr>
        <w:t>:</w:t>
      </w:r>
      <w:r w:rsidR="008B0903">
        <w:rPr>
          <w:rFonts w:ascii="GHEA Grapalat" w:hAnsi="GHEA Grapalat"/>
          <w:i w:val="0"/>
          <w:sz w:val="24"/>
          <w:szCs w:val="24"/>
        </w:rPr>
        <w:t>00</w:t>
      </w:r>
      <w:r w:rsidRPr="00D85563">
        <w:rPr>
          <w:rFonts w:ascii="GHEA Grapalat" w:hAnsi="GHEA Grapalat"/>
          <w:i w:val="0"/>
          <w:sz w:val="24"/>
          <w:szCs w:val="24"/>
        </w:rPr>
        <w:t>часов "</w:t>
      </w:r>
      <w:r w:rsidR="008B0903" w:rsidRPr="00EA6A15">
        <w:rPr>
          <w:rFonts w:ascii="GHEA Grapalat" w:hAnsi="GHEA Grapalat"/>
          <w:i w:val="0"/>
          <w:sz w:val="24"/>
          <w:szCs w:val="24"/>
        </w:rPr>
        <w:t>24</w:t>
      </w:r>
      <w:r w:rsidRPr="00D85563">
        <w:rPr>
          <w:rFonts w:ascii="GHEA Grapalat" w:hAnsi="GHEA Grapalat"/>
          <w:i w:val="0"/>
          <w:sz w:val="24"/>
          <w:szCs w:val="24"/>
        </w:rPr>
        <w:t>" "</w:t>
      </w:r>
      <w:r w:rsidR="008B0903">
        <w:rPr>
          <w:rFonts w:ascii="GHEA Grapalat" w:hAnsi="GHEA Grapalat"/>
          <w:i w:val="0"/>
          <w:sz w:val="24"/>
          <w:szCs w:val="24"/>
        </w:rPr>
        <w:t>декабря" "2025г</w:t>
      </w:r>
      <w:r w:rsidRPr="00D85563">
        <w:rPr>
          <w:rFonts w:ascii="GHEA Grapalat" w:hAnsi="GHEA Grapalat"/>
          <w:i w:val="0"/>
          <w:sz w:val="24"/>
          <w:szCs w:val="24"/>
        </w:rPr>
        <w:t>".</w:t>
      </w:r>
    </w:p>
    <w:p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F18D0" w:rsidRPr="003A1EBB" w:rsidRDefault="008B0903" w:rsidP="00B46D58">
      <w:pPr>
        <w:pStyle w:val="a3"/>
        <w:widowControl w:val="0"/>
        <w:spacing w:after="160" w:line="240" w:lineRule="auto"/>
        <w:ind w:left="993" w:firstLine="0"/>
        <w:rPr>
          <w:rFonts w:ascii="GHEA Grapalat" w:hAnsi="GHEA Grapalat"/>
          <w:i w:val="0"/>
          <w:sz w:val="16"/>
          <w:szCs w:val="16"/>
        </w:rPr>
      </w:pPr>
      <w:proofErr w:type="spellStart"/>
      <w:r>
        <w:rPr>
          <w:rFonts w:ascii="GHEA Grapalat" w:hAnsi="GHEA Grapalat"/>
          <w:i w:val="0"/>
          <w:sz w:val="24"/>
          <w:szCs w:val="24"/>
        </w:rPr>
        <w:t>Амаля</w:t>
      </w:r>
      <w:proofErr w:type="spellEnd"/>
      <w:r>
        <w:rPr>
          <w:rFonts w:ascii="GHEA Grapalat" w:hAnsi="GHEA Grapalat"/>
          <w:i w:val="0"/>
          <w:sz w:val="24"/>
          <w:szCs w:val="24"/>
        </w:rPr>
        <w:t xml:space="preserve"> Григорян</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8B0903">
        <w:rPr>
          <w:rFonts w:ascii="GHEA Grapalat" w:hAnsi="GHEA Grapalat"/>
          <w:i w:val="0"/>
          <w:sz w:val="24"/>
          <w:szCs w:val="24"/>
        </w:rPr>
        <w:t>093731879</w:t>
      </w:r>
    </w:p>
    <w:p w:rsidR="00754697" w:rsidRPr="008B0903" w:rsidRDefault="00754697" w:rsidP="00B46D58">
      <w:pPr>
        <w:pStyle w:val="a3"/>
        <w:widowControl w:val="0"/>
        <w:spacing w:after="160" w:line="240" w:lineRule="auto"/>
        <w:ind w:left="1701" w:firstLine="0"/>
        <w:rPr>
          <w:rFonts w:ascii="Sylfaen" w:hAnsi="Sylfaen"/>
          <w:i w:val="0"/>
          <w:sz w:val="24"/>
          <w:szCs w:val="24"/>
          <w:u w:val="single"/>
        </w:rPr>
      </w:pPr>
      <w:r w:rsidRPr="009044F1">
        <w:rPr>
          <w:rFonts w:ascii="GHEA Grapalat" w:hAnsi="GHEA Grapalat"/>
          <w:i w:val="0"/>
          <w:sz w:val="24"/>
          <w:szCs w:val="24"/>
        </w:rPr>
        <w:t xml:space="preserve">Электронная почта </w:t>
      </w:r>
      <w:proofErr w:type="spellStart"/>
      <w:r w:rsidR="008B0903">
        <w:rPr>
          <w:rFonts w:ascii="Sylfaen" w:hAnsi="Sylfaen"/>
          <w:i w:val="0"/>
          <w:sz w:val="24"/>
          <w:szCs w:val="24"/>
          <w:lang w:val="en-US"/>
        </w:rPr>
        <w:t>grigorian</w:t>
      </w:r>
      <w:proofErr w:type="spellEnd"/>
      <w:r w:rsidR="008B0903" w:rsidRPr="008B0903">
        <w:rPr>
          <w:rFonts w:ascii="Sylfaen" w:hAnsi="Sylfaen"/>
          <w:i w:val="0"/>
          <w:sz w:val="24"/>
          <w:szCs w:val="24"/>
        </w:rPr>
        <w:t>.</w:t>
      </w:r>
      <w:proofErr w:type="spellStart"/>
      <w:r w:rsidR="008B0903">
        <w:rPr>
          <w:rFonts w:ascii="Sylfaen" w:hAnsi="Sylfaen"/>
          <w:i w:val="0"/>
          <w:sz w:val="24"/>
          <w:szCs w:val="24"/>
          <w:lang w:val="en-US"/>
        </w:rPr>
        <w:t>amaliya</w:t>
      </w:r>
      <w:proofErr w:type="spellEnd"/>
      <w:r w:rsidR="008B0903" w:rsidRPr="008B0903">
        <w:rPr>
          <w:rFonts w:ascii="Sylfaen" w:hAnsi="Sylfaen"/>
          <w:i w:val="0"/>
          <w:sz w:val="24"/>
          <w:szCs w:val="24"/>
        </w:rPr>
        <w:t>@</w:t>
      </w:r>
      <w:proofErr w:type="spellStart"/>
      <w:r w:rsidR="008B0903">
        <w:rPr>
          <w:rFonts w:ascii="Sylfaen" w:hAnsi="Sylfaen"/>
          <w:i w:val="0"/>
          <w:sz w:val="24"/>
          <w:szCs w:val="24"/>
          <w:lang w:val="en-US"/>
        </w:rPr>
        <w:t>yandex</w:t>
      </w:r>
      <w:proofErr w:type="spellEnd"/>
      <w:r w:rsidR="008B0903" w:rsidRPr="008B0903">
        <w:rPr>
          <w:rFonts w:ascii="Sylfaen" w:hAnsi="Sylfaen"/>
          <w:i w:val="0"/>
          <w:sz w:val="24"/>
          <w:szCs w:val="24"/>
        </w:rPr>
        <w:t>.</w:t>
      </w:r>
      <w:proofErr w:type="spellStart"/>
      <w:r w:rsidR="008B0903">
        <w:rPr>
          <w:rFonts w:ascii="Sylfaen" w:hAnsi="Sylfaen"/>
          <w:i w:val="0"/>
          <w:sz w:val="24"/>
          <w:szCs w:val="24"/>
          <w:lang w:val="en-US"/>
        </w:rPr>
        <w:t>ru</w:t>
      </w:r>
      <w:proofErr w:type="spellEnd"/>
    </w:p>
    <w:p w:rsidR="008B0903" w:rsidRDefault="00754697" w:rsidP="008B0903">
      <w:pPr>
        <w:rPr>
          <w:rFonts w:ascii="GHEA Grapalat" w:hAnsi="GHEA Grapalat"/>
          <w:i/>
        </w:rPr>
      </w:pPr>
      <w:r w:rsidRPr="009044F1">
        <w:rPr>
          <w:rFonts w:ascii="GHEA Grapalat" w:hAnsi="GHEA Grapalat"/>
        </w:rPr>
        <w:t xml:space="preserve">Заказчик </w:t>
      </w:r>
      <w:r w:rsidR="008B0903" w:rsidRPr="008B0903">
        <w:rPr>
          <w:rFonts w:ascii="GHEA Grapalat" w:hAnsi="GHEA Grapalat"/>
          <w:i/>
        </w:rPr>
        <w:t xml:space="preserve">    </w:t>
      </w:r>
      <w:r w:rsidR="008B0903">
        <w:rPr>
          <w:rFonts w:ascii="GHEA Grapalat" w:hAnsi="GHEA Grapalat"/>
          <w:i/>
        </w:rPr>
        <w:t xml:space="preserve">&lt;&lt;Средняя школа </w:t>
      </w:r>
      <w:proofErr w:type="spellStart"/>
      <w:r w:rsidR="008B0903">
        <w:rPr>
          <w:rFonts w:ascii="GHEA Grapalat" w:hAnsi="GHEA Grapalat"/>
          <w:i/>
        </w:rPr>
        <w:t>Ховтамедж</w:t>
      </w:r>
      <w:proofErr w:type="spellEnd"/>
      <w:r w:rsidR="008B0903">
        <w:rPr>
          <w:rFonts w:ascii="GHEA Grapalat" w:hAnsi="GHEA Grapalat"/>
          <w:i/>
        </w:rPr>
        <w:t>&gt;&gt; ГНКО</w:t>
      </w:r>
    </w:p>
    <w:p w:rsidR="00915A97" w:rsidRPr="00D5443D" w:rsidRDefault="001F1DF7" w:rsidP="008B0903">
      <w:pPr>
        <w:pStyle w:val="a3"/>
        <w:widowControl w:val="0"/>
        <w:spacing w:line="240" w:lineRule="auto"/>
        <w:ind w:left="1701" w:firstLine="0"/>
        <w:jc w:val="left"/>
        <w:rPr>
          <w:rFonts w:ascii="GHEA Grapalat" w:hAnsi="GHEA Grapalat"/>
          <w:i w:val="0"/>
          <w:sz w:val="16"/>
          <w:szCs w:val="16"/>
        </w:rPr>
      </w:pPr>
      <w:r>
        <w:rPr>
          <w:rFonts w:ascii="GHEA Grapalat" w:hAnsi="GHEA Grapalat"/>
          <w:i w:val="0"/>
          <w:sz w:val="16"/>
          <w:szCs w:val="16"/>
          <w:lang w:val="hy-AM"/>
        </w:rPr>
        <w:t xml:space="preserve"> </w:t>
      </w:r>
      <w:r w:rsidR="00915A97">
        <w:rPr>
          <w:rFonts w:ascii="GHEA Grapalat" w:hAnsi="GHEA Grapalat" w:cs="Sylfaen"/>
          <w:b/>
        </w:rPr>
        <w:br w:type="page"/>
      </w: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8B0903" w:rsidRPr="009052A4" w:rsidRDefault="008B0903" w:rsidP="008B0903">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8B0903" w:rsidRDefault="008B0903" w:rsidP="008B0903">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8B0903" w:rsidRDefault="008B0903" w:rsidP="008B0903">
      <w:pPr>
        <w:pStyle w:val="aa"/>
        <w:widowControl w:val="0"/>
        <w:spacing w:after="160"/>
        <w:ind w:right="-7" w:firstLine="567"/>
        <w:jc w:val="center"/>
        <w:rPr>
          <w:rFonts w:ascii="GHEA Grapalat" w:hAnsi="GHEA Grapalat"/>
          <w:i/>
        </w:rPr>
      </w:pPr>
    </w:p>
    <w:p w:rsidR="008B0903" w:rsidRDefault="008B0903" w:rsidP="008B0903">
      <w:pPr>
        <w:pStyle w:val="aa"/>
        <w:widowControl w:val="0"/>
        <w:spacing w:after="160"/>
        <w:ind w:right="-7" w:firstLine="567"/>
        <w:jc w:val="center"/>
        <w:rPr>
          <w:rFonts w:ascii="GHEA Grapalat" w:hAnsi="GHEA Grapalat"/>
          <w:i/>
        </w:rPr>
      </w:pPr>
    </w:p>
    <w:p w:rsidR="008B0903" w:rsidRDefault="008B0903" w:rsidP="008B0903">
      <w:pPr>
        <w:pStyle w:val="aa"/>
        <w:widowControl w:val="0"/>
        <w:spacing w:after="160"/>
        <w:ind w:right="-7" w:firstLine="567"/>
        <w:jc w:val="center"/>
        <w:rPr>
          <w:rFonts w:ascii="GHEA Grapalat" w:hAnsi="GHEA Grapalat"/>
          <w:i/>
        </w:rPr>
      </w:pPr>
    </w:p>
    <w:p w:rsidR="008B0903" w:rsidRDefault="008B0903" w:rsidP="008B0903">
      <w:pPr>
        <w:pStyle w:val="aa"/>
        <w:widowControl w:val="0"/>
        <w:spacing w:after="160"/>
        <w:ind w:right="-7" w:firstLine="567"/>
        <w:jc w:val="center"/>
        <w:rPr>
          <w:rFonts w:ascii="GHEA Grapalat" w:hAnsi="GHEA Grapalat"/>
        </w:rPr>
      </w:pPr>
      <w:r>
        <w:rPr>
          <w:rFonts w:ascii="GHEA Grapalat" w:hAnsi="GHEA Grapalat"/>
        </w:rPr>
        <w:t xml:space="preserve">&lt;&lt;Средняя школа </w:t>
      </w:r>
      <w:proofErr w:type="spellStart"/>
      <w:r>
        <w:rPr>
          <w:rFonts w:ascii="GHEA Grapalat" w:hAnsi="GHEA Grapalat"/>
        </w:rPr>
        <w:t>Ховтамедж</w:t>
      </w:r>
      <w:proofErr w:type="spellEnd"/>
      <w:r>
        <w:rPr>
          <w:rFonts w:ascii="GHEA Grapalat" w:hAnsi="GHEA Grapalat"/>
        </w:rPr>
        <w:t>&gt;&gt; ГНКО</w:t>
      </w:r>
    </w:p>
    <w:p w:rsidR="008B0903" w:rsidRDefault="008B0903" w:rsidP="008B0903">
      <w:pPr>
        <w:pStyle w:val="aa"/>
        <w:widowControl w:val="0"/>
        <w:spacing w:after="160"/>
        <w:ind w:right="-7" w:firstLine="567"/>
        <w:jc w:val="center"/>
        <w:rPr>
          <w:rFonts w:ascii="GHEA Grapalat" w:hAnsi="GHEA Grapalat"/>
        </w:rPr>
      </w:pPr>
    </w:p>
    <w:p w:rsidR="008B0903" w:rsidRDefault="008B0903" w:rsidP="008B0903">
      <w:pPr>
        <w:pStyle w:val="aa"/>
        <w:widowControl w:val="0"/>
        <w:spacing w:after="160"/>
        <w:ind w:right="-7" w:firstLine="567"/>
        <w:jc w:val="center"/>
        <w:rPr>
          <w:rFonts w:ascii="GHEA Grapalat" w:hAnsi="GHEA Grapalat"/>
        </w:rPr>
      </w:pPr>
    </w:p>
    <w:p w:rsidR="008B0903" w:rsidRDefault="008B0903" w:rsidP="008B0903">
      <w:pPr>
        <w:pStyle w:val="aa"/>
        <w:widowControl w:val="0"/>
        <w:spacing w:after="160"/>
        <w:ind w:right="-7" w:firstLine="567"/>
        <w:jc w:val="center"/>
        <w:rPr>
          <w:rFonts w:ascii="GHEA Grapalat" w:hAnsi="GHEA Grapalat" w:cs="Sylfaen"/>
        </w:rPr>
      </w:pPr>
      <w:r>
        <w:rPr>
          <w:rFonts w:ascii="GHEA Grapalat" w:hAnsi="GHEA Grapalat"/>
        </w:rPr>
        <w:t>ПРИГЛАШЕНИЕ</w:t>
      </w:r>
    </w:p>
    <w:p w:rsidR="008B0903" w:rsidRDefault="008B0903" w:rsidP="008B0903">
      <w:pPr>
        <w:pStyle w:val="aa"/>
        <w:widowControl w:val="0"/>
        <w:spacing w:after="160"/>
        <w:ind w:right="-7" w:firstLine="567"/>
        <w:jc w:val="center"/>
        <w:rPr>
          <w:rFonts w:ascii="GHEA Grapalat" w:hAnsi="GHEA Grapalat" w:cs="Sylfaen"/>
        </w:rPr>
      </w:pPr>
    </w:p>
    <w:p w:rsidR="008B0903" w:rsidRDefault="008B0903" w:rsidP="008B0903">
      <w:pPr>
        <w:pStyle w:val="aa"/>
        <w:widowControl w:val="0"/>
        <w:spacing w:after="160"/>
        <w:ind w:right="-7" w:firstLine="567"/>
        <w:jc w:val="center"/>
        <w:rPr>
          <w:rFonts w:ascii="GHEA Grapalat" w:hAnsi="GHEA Grapalat" w:cs="Sylfaen"/>
        </w:rPr>
      </w:pPr>
    </w:p>
    <w:p w:rsidR="008B0903" w:rsidRDefault="008B0903" w:rsidP="008B0903">
      <w:pPr>
        <w:pStyle w:val="aa"/>
        <w:widowControl w:val="0"/>
        <w:spacing w:after="160"/>
        <w:ind w:right="-7"/>
        <w:jc w:val="center"/>
        <w:rPr>
          <w:rFonts w:ascii="GHEA Grapalat" w:hAnsi="GHEA Grapalat"/>
        </w:rPr>
      </w:pPr>
      <w:r>
        <w:rPr>
          <w:rFonts w:ascii="GHEA Grapalat" w:hAnsi="GHEA Grapalat"/>
        </w:rPr>
        <w:t xml:space="preserve">НА </w:t>
      </w:r>
      <w:r>
        <w:rPr>
          <w:rFonts w:ascii="GHEA Grapalat" w:hAnsi="GHEA Grapalat"/>
          <w:i/>
        </w:rPr>
        <w:t>запрос котировок</w:t>
      </w:r>
      <w:r>
        <w:rPr>
          <w:rFonts w:ascii="GHEA Grapalat" w:hAnsi="GHEA Grapalat"/>
        </w:rPr>
        <w:t xml:space="preserve">, ОБЪЯВЛЕННЫЙ С ЦЕЛЬЮ ПРИОБРЕТЕНИЯ Профессиональные услуги по перевозке пассажиров ДЛЯ НУЖД &lt;&lt;Средняя школа </w:t>
      </w:r>
      <w:proofErr w:type="spellStart"/>
      <w:r>
        <w:rPr>
          <w:rFonts w:ascii="GHEA Grapalat" w:hAnsi="GHEA Grapalat"/>
        </w:rPr>
        <w:t>Ховтамеджи</w:t>
      </w:r>
      <w:proofErr w:type="spellEnd"/>
      <w:r>
        <w:rPr>
          <w:rFonts w:ascii="GHEA Grapalat" w:hAnsi="GHEA Grapalat"/>
        </w:rPr>
        <w:t>&gt;&gt; ГНКО</w:t>
      </w:r>
    </w:p>
    <w:p w:rsidR="008B0903" w:rsidRDefault="008B0903" w:rsidP="008B0903">
      <w:pPr>
        <w:pStyle w:val="aa"/>
        <w:widowControl w:val="0"/>
        <w:spacing w:after="160"/>
        <w:ind w:right="-7" w:firstLine="567"/>
        <w:jc w:val="center"/>
        <w:rPr>
          <w:rFonts w:ascii="GHEA Grapalat" w:hAnsi="GHEA Grapalat"/>
        </w:rPr>
      </w:pPr>
    </w:p>
    <w:p w:rsidR="008B0903" w:rsidRDefault="008B0903" w:rsidP="008B0903">
      <w:pPr>
        <w:pStyle w:val="aa"/>
        <w:widowControl w:val="0"/>
        <w:spacing w:after="160"/>
        <w:ind w:right="-7" w:firstLine="567"/>
        <w:jc w:val="center"/>
        <w:rPr>
          <w:rFonts w:ascii="GHEA Grapalat" w:hAnsi="GHEA Grapalat"/>
        </w:rPr>
      </w:pPr>
    </w:p>
    <w:p w:rsidR="008B0903" w:rsidRDefault="008B0903" w:rsidP="008B0903">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B0903" w:rsidRDefault="008B0903" w:rsidP="008B0903">
      <w:pPr>
        <w:pStyle w:val="aa"/>
        <w:widowControl w:val="0"/>
        <w:spacing w:after="160"/>
        <w:ind w:right="-7" w:firstLine="567"/>
        <w:jc w:val="center"/>
        <w:rPr>
          <w:rFonts w:ascii="GHEA Grapalat" w:hAnsi="GHEA Grapalat"/>
        </w:rPr>
      </w:pPr>
      <w:r>
        <w:rPr>
          <w:rFonts w:ascii="GHEA Grapalat" w:hAnsi="GHEA Grapalat"/>
        </w:rPr>
        <w:t xml:space="preserve">Профессиональные услуги по перевозке пассажиров </w:t>
      </w:r>
      <w:r>
        <w:rPr>
          <w:rFonts w:ascii="GHEA Grapalat" w:hAnsi="GHEA Grapalat"/>
          <w:lang w:val="hy-AM"/>
        </w:rPr>
        <w:t xml:space="preserve"> </w:t>
      </w:r>
      <w:r>
        <w:rPr>
          <w:rFonts w:ascii="GHEA Grapalat" w:hAnsi="GHEA Grapalat"/>
          <w:b/>
        </w:rPr>
        <w:t>ДЛЯ НУЖД</w:t>
      </w:r>
      <w:r>
        <w:rPr>
          <w:rFonts w:ascii="GHEA Grapalat" w:hAnsi="GHEA Grapalat"/>
        </w:rPr>
        <w:t xml:space="preserve"> &lt;&lt;Средняя школа </w:t>
      </w:r>
      <w:proofErr w:type="spellStart"/>
      <w:r>
        <w:rPr>
          <w:rFonts w:ascii="GHEA Grapalat" w:hAnsi="GHEA Grapalat"/>
        </w:rPr>
        <w:t>Ховтамедж</w:t>
      </w:r>
      <w:proofErr w:type="spellEnd"/>
      <w:r>
        <w:rPr>
          <w:rFonts w:ascii="GHEA Grapalat" w:hAnsi="GHEA Grapalat"/>
        </w:rPr>
        <w:t>&gt;&gt;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B0903">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B0903">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8B0903" w:rsidRDefault="00E17B7F" w:rsidP="008B0903">
      <w:pPr>
        <w:pStyle w:val="a3"/>
        <w:widowControl w:val="0"/>
        <w:spacing w:after="160" w:line="240" w:lineRule="auto"/>
        <w:ind w:firstLine="0"/>
        <w:jc w:val="center"/>
        <w:rPr>
          <w:rFonts w:ascii="GHEA Grapalat" w:hAnsi="GHEA Grapalat"/>
          <w:i w:val="0"/>
          <w:sz w:val="24"/>
          <w:szCs w:val="24"/>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0903">
        <w:rPr>
          <w:rFonts w:ascii="GHEA Grapalat" w:hAnsi="GHEA Grapalat"/>
          <w:i w:val="0"/>
          <w:sz w:val="24"/>
          <w:szCs w:val="24"/>
        </w:rPr>
        <w:t>ХСШ- BMTsDzB-2026/01</w:t>
      </w:r>
      <w:r w:rsidR="008B0903" w:rsidRPr="006D2DF7">
        <w:rPr>
          <w:rFonts w:ascii="GHEA Grapalat" w:hAnsi="GHEA Grapalat"/>
          <w:spacing w:val="-6"/>
        </w:rPr>
        <w:t>(</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8B0903"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8B0903">
        <w:rPr>
          <w:rFonts w:ascii="GHEA Grapalat" w:hAnsi="GHEA Grapalat"/>
          <w:sz w:val="24"/>
          <w:szCs w:val="24"/>
          <w:lang w:val="en-US"/>
        </w:rPr>
        <w:t>grigorian</w:t>
      </w:r>
      <w:proofErr w:type="spellEnd"/>
      <w:r w:rsidR="008B0903" w:rsidRPr="008B0903">
        <w:rPr>
          <w:rFonts w:ascii="GHEA Grapalat" w:hAnsi="GHEA Grapalat"/>
          <w:sz w:val="24"/>
          <w:szCs w:val="24"/>
        </w:rPr>
        <w:t>.</w:t>
      </w:r>
      <w:proofErr w:type="spellStart"/>
      <w:r w:rsidR="008B0903">
        <w:rPr>
          <w:rFonts w:ascii="GHEA Grapalat" w:hAnsi="GHEA Grapalat"/>
          <w:sz w:val="24"/>
          <w:szCs w:val="24"/>
          <w:lang w:val="en-US"/>
        </w:rPr>
        <w:t>amaliya</w:t>
      </w:r>
      <w:proofErr w:type="spellEnd"/>
      <w:r w:rsidR="008B0903" w:rsidRPr="008B0903">
        <w:rPr>
          <w:rFonts w:ascii="GHEA Grapalat" w:hAnsi="GHEA Grapalat"/>
          <w:sz w:val="24"/>
          <w:szCs w:val="24"/>
        </w:rPr>
        <w:t>@</w:t>
      </w:r>
      <w:proofErr w:type="spellStart"/>
      <w:r w:rsidR="008B0903">
        <w:rPr>
          <w:rFonts w:ascii="GHEA Grapalat" w:hAnsi="GHEA Grapalat"/>
          <w:sz w:val="24"/>
          <w:szCs w:val="24"/>
          <w:lang w:val="en-US"/>
        </w:rPr>
        <w:t>yandex</w:t>
      </w:r>
      <w:proofErr w:type="spellEnd"/>
      <w:r w:rsidR="008B0903" w:rsidRPr="008B0903">
        <w:rPr>
          <w:rFonts w:ascii="GHEA Grapalat" w:hAnsi="GHEA Grapalat"/>
          <w:sz w:val="24"/>
          <w:szCs w:val="24"/>
        </w:rPr>
        <w:t>.</w:t>
      </w:r>
      <w:proofErr w:type="spellStart"/>
      <w:r w:rsidR="008B0903">
        <w:rPr>
          <w:rFonts w:ascii="GHEA Grapalat" w:hAnsi="GHEA Grapalat"/>
          <w:sz w:val="24"/>
          <w:szCs w:val="24"/>
          <w:lang w:val="en-US"/>
        </w:rPr>
        <w:t>ru</w:t>
      </w:r>
      <w:proofErr w:type="spellEnd"/>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8B0903" w:rsidRDefault="00845AA5" w:rsidP="008B0903">
      <w:pPr>
        <w:pStyle w:val="aa"/>
        <w:widowControl w:val="0"/>
        <w:spacing w:after="160"/>
        <w:ind w:right="-7" w:firstLine="567"/>
        <w:jc w:val="center"/>
        <w:rPr>
          <w:rFonts w:ascii="GHEA Grapalat" w:hAnsi="GHEA Grapalat"/>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008B0903">
        <w:rPr>
          <w:rFonts w:ascii="GHEA Grapalat" w:hAnsi="GHEA Grapalat"/>
        </w:rPr>
        <w:t xml:space="preserve">Предметом закупки является приобретение " Профессиональные услуги по перевозке пассажиров </w:t>
      </w:r>
      <w:r w:rsidR="008B0903">
        <w:rPr>
          <w:rFonts w:ascii="GHEA Grapalat" w:hAnsi="GHEA Grapalat"/>
          <w:lang w:val="hy-AM"/>
        </w:rPr>
        <w:t xml:space="preserve"> </w:t>
      </w:r>
      <w:r w:rsidR="008B0903">
        <w:rPr>
          <w:rFonts w:ascii="GHEA Grapalat" w:hAnsi="GHEA Grapalat"/>
        </w:rPr>
        <w:t xml:space="preserve">" (далее — также услуга) для нужд "&lt;&lt;Средняя школа </w:t>
      </w:r>
      <w:proofErr w:type="spellStart"/>
      <w:r w:rsidR="008B0903">
        <w:rPr>
          <w:rFonts w:ascii="GHEA Grapalat" w:hAnsi="GHEA Grapalat"/>
        </w:rPr>
        <w:t>Ховтамедж</w:t>
      </w:r>
      <w:proofErr w:type="spellEnd"/>
      <w:r w:rsidR="008B0903">
        <w:rPr>
          <w:rFonts w:ascii="GHEA Grapalat" w:hAnsi="GHEA Grapalat"/>
        </w:rPr>
        <w:t>&gt;&gt; ГНКО</w:t>
      </w:r>
      <w:r w:rsidR="008B0903">
        <w:rPr>
          <w:rFonts w:ascii="GHEA Grapalat" w:hAnsi="GHEA Grapalat"/>
          <w:i/>
        </w:rPr>
        <w:t xml:space="preserve">, </w:t>
      </w:r>
      <w:r w:rsidR="008B0903">
        <w:rPr>
          <w:rFonts w:ascii="GHEA Grapalat" w:hAnsi="GHEA Grapalat"/>
        </w:rPr>
        <w:t>которые сгруппированы в лоты "</w:t>
      </w:r>
      <w:r w:rsidR="008B0903">
        <w:rPr>
          <w:rFonts w:ascii="GHEA Grapalat" w:hAnsi="GHEA Grapalat"/>
          <w:i/>
        </w:rPr>
        <w:t>1</w:t>
      </w:r>
      <w:r w:rsidR="008B0903">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8B0903" w:rsidRDefault="008B0903" w:rsidP="0097042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3.557.400</w:t>
            </w:r>
          </w:p>
        </w:tc>
        <w:tc>
          <w:tcPr>
            <w:tcW w:w="6600" w:type="dxa"/>
            <w:vAlign w:val="center"/>
          </w:tcPr>
          <w:p w:rsidR="00970424" w:rsidRPr="009044F1" w:rsidRDefault="008B0903" w:rsidP="00B46D58">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rPr>
              <w:t xml:space="preserve">Профессиональные услуги по перевозке пассажиров </w:t>
            </w:r>
            <w:r>
              <w:rPr>
                <w:rFonts w:ascii="GHEA Grapalat" w:hAnsi="GHEA Grapalat"/>
                <w:lang w:val="hy-AM"/>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180B4B"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8B0903" w:rsidRDefault="008B0903" w:rsidP="00B46D58">
            <w:pPr>
              <w:widowControl w:val="0"/>
              <w:spacing w:after="120"/>
              <w:jc w:val="center"/>
              <w:rPr>
                <w:rFonts w:ascii="GHEA Grapalat" w:hAnsi="GHEA Grapalat"/>
              </w:rPr>
            </w:pPr>
            <w:r>
              <w:rPr>
                <w:rFonts w:ascii="GHEA Grapalat" w:hAnsi="GHEA Grapalat"/>
              </w:rPr>
              <w:t xml:space="preserve"> Предоплата н</w:t>
            </w:r>
            <w:r>
              <w:rPr>
                <w:rFonts w:ascii="GHEA Grapalat" w:hAnsi="GHEA Grapalat"/>
                <w:lang w:val="en-US"/>
              </w:rPr>
              <w:t xml:space="preserve">е </w:t>
            </w:r>
            <w:r>
              <w:rPr>
                <w:rFonts w:ascii="GHEA Grapalat" w:hAnsi="GHEA Grapalat"/>
              </w:rPr>
              <w:t>требуется</w:t>
            </w: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lastRenderedPageBreak/>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w:t>
      </w:r>
      <w:r w:rsidR="000A6B75" w:rsidRPr="009044F1">
        <w:rPr>
          <w:rFonts w:ascii="GHEA Grapalat" w:hAnsi="GHEA Grapalat"/>
          <w:sz w:val="24"/>
          <w:szCs w:val="24"/>
        </w:rPr>
        <w:lastRenderedPageBreak/>
        <w:t xml:space="preserve">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8B0903">
        <w:rPr>
          <w:rFonts w:ascii="GHEA Grapalat" w:hAnsi="GHEA Grapalat"/>
          <w:sz w:val="24"/>
          <w:szCs w:val="24"/>
        </w:rPr>
        <w:t>запрос котировок</w:t>
      </w:r>
      <w:r w:rsidRPr="009044F1">
        <w:rPr>
          <w:rFonts w:ascii="GHEA Grapalat" w:hAnsi="GHEA Grapalat"/>
          <w:sz w:val="24"/>
          <w:szCs w:val="24"/>
        </w:rPr>
        <w:t>.</w:t>
      </w:r>
    </w:p>
    <w:p w:rsidR="008B0903" w:rsidRDefault="000371A2" w:rsidP="008B0903">
      <w:pPr>
        <w:pStyle w:val="a3"/>
        <w:widowControl w:val="0"/>
        <w:spacing w:after="160"/>
        <w:ind w:firstLine="0"/>
        <w:jc w:val="center"/>
        <w:rPr>
          <w:rFonts w:ascii="GHEA Grapalat" w:hAnsi="GHEA Grapalat"/>
          <w:i w:val="0"/>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spellStart"/>
      <w:r w:rsidR="008B0903" w:rsidRPr="00234B0F">
        <w:rPr>
          <w:rFonts w:ascii="GHEA Grapalat" w:hAnsi="GHEA Grapalat"/>
          <w:i w:val="0"/>
          <w:sz w:val="24"/>
          <w:szCs w:val="24"/>
        </w:rPr>
        <w:t>Армавирская</w:t>
      </w:r>
      <w:proofErr w:type="spellEnd"/>
      <w:r w:rsidR="008B0903" w:rsidRPr="00234B0F">
        <w:rPr>
          <w:rFonts w:ascii="GHEA Grapalat" w:hAnsi="GHEA Grapalat"/>
          <w:i w:val="0"/>
          <w:sz w:val="24"/>
          <w:szCs w:val="24"/>
        </w:rPr>
        <w:t xml:space="preserve"> область, поселок </w:t>
      </w:r>
      <w:proofErr w:type="spellStart"/>
      <w:r w:rsidR="008B0903" w:rsidRPr="00234B0F">
        <w:rPr>
          <w:rFonts w:ascii="GHEA Grapalat" w:hAnsi="GHEA Grapalat"/>
          <w:i w:val="0"/>
          <w:sz w:val="24"/>
          <w:szCs w:val="24"/>
        </w:rPr>
        <w:t>Хой</w:t>
      </w:r>
      <w:proofErr w:type="spellEnd"/>
      <w:r w:rsidR="008B0903" w:rsidRPr="00234B0F">
        <w:rPr>
          <w:rFonts w:ascii="GHEA Grapalat" w:hAnsi="GHEA Grapalat"/>
          <w:i w:val="0"/>
          <w:sz w:val="24"/>
          <w:szCs w:val="24"/>
        </w:rPr>
        <w:t xml:space="preserve">, кв. </w:t>
      </w:r>
      <w:proofErr w:type="spellStart"/>
      <w:r w:rsidR="008B0903">
        <w:rPr>
          <w:rFonts w:ascii="GHEA Grapalat" w:hAnsi="GHEA Grapalat"/>
          <w:i w:val="0"/>
          <w:sz w:val="24"/>
          <w:szCs w:val="24"/>
        </w:rPr>
        <w:t>Аршалуйс</w:t>
      </w:r>
      <w:proofErr w:type="spellEnd"/>
      <w:r w:rsidR="008B0903">
        <w:rPr>
          <w:rFonts w:ascii="GHEA Grapalat" w:hAnsi="GHEA Grapalat"/>
          <w:i w:val="0"/>
          <w:sz w:val="24"/>
          <w:szCs w:val="24"/>
        </w:rPr>
        <w:t xml:space="preserve">, ул. 20, 22 </w:t>
      </w:r>
    </w:p>
    <w:p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 не позднее, чем "</w:t>
      </w:r>
      <w:r w:rsidR="008B0903">
        <w:rPr>
          <w:rFonts w:ascii="GHEA Grapalat" w:hAnsi="GHEA Grapalat"/>
          <w:sz w:val="24"/>
          <w:szCs w:val="24"/>
          <w:vertAlign w:val="subscript"/>
        </w:rPr>
        <w:t>12</w:t>
      </w:r>
      <w:r w:rsidR="008B0903" w:rsidRPr="008B0903">
        <w:rPr>
          <w:rFonts w:ascii="Sylfaen" w:hAnsi="Sylfaen"/>
          <w:sz w:val="24"/>
          <w:szCs w:val="24"/>
          <w:vertAlign w:val="subscript"/>
        </w:rPr>
        <w:t>:00</w:t>
      </w:r>
      <w:r>
        <w:rPr>
          <w:rFonts w:ascii="GHEA Grapalat" w:hAnsi="GHEA Grapalat"/>
          <w:sz w:val="24"/>
          <w:szCs w:val="24"/>
        </w:rPr>
        <w:t>" часов "</w:t>
      </w:r>
      <w:r w:rsidR="008B0903" w:rsidRPr="008B0903">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lastRenderedPageBreak/>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proofErr w:type="gramStart"/>
      <w:r>
        <w:rPr>
          <w:rFonts w:ascii="GHEA Grapalat" w:hAnsi="GHEA Grapalat"/>
          <w:sz w:val="24"/>
          <w:szCs w:val="24"/>
        </w:rPr>
        <w:t>x</w:t>
      </w:r>
      <w:proofErr w:type="gramEnd"/>
      <w:r>
        <w:rPr>
          <w:rFonts w:ascii="GHEA Grapalat" w:hAnsi="GHEA Grapalat"/>
          <w:sz w:val="24"/>
          <w:szCs w:val="24"/>
        </w:rPr>
        <w:t>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proofErr w:type="gramStart"/>
      <w:r>
        <w:rPr>
          <w:rFonts w:ascii="GHEA Grapalat" w:hAnsi="GHEA Grapalat"/>
          <w:sz w:val="24"/>
          <w:szCs w:val="24"/>
        </w:rPr>
        <w:t>У-цена</w:t>
      </w:r>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proofErr w:type="spellStart"/>
      <w:r w:rsidR="00A9098A" w:rsidRPr="00AD29CE">
        <w:rPr>
          <w:rFonts w:ascii="GHEA Grapalat" w:hAnsi="GHEA Grapalat"/>
          <w:sz w:val="24"/>
          <w:szCs w:val="24"/>
        </w:rPr>
        <w:t>ый</w:t>
      </w:r>
      <w:proofErr w:type="spellEnd"/>
      <w:r w:rsidR="00A9098A" w:rsidRPr="00AD29CE">
        <w:rPr>
          <w:rFonts w:ascii="GHEA Grapalat" w:hAnsi="GHEA Grapalat"/>
          <w:sz w:val="24"/>
          <w:szCs w:val="24"/>
        </w:rPr>
        <w:t xml:space="preserve">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8B0903">
        <w:rPr>
          <w:rFonts w:ascii="GHEA Grapalat" w:hAnsi="GHEA Grapalat"/>
          <w:i w:val="0"/>
          <w:sz w:val="24"/>
          <w:szCs w:val="24"/>
        </w:rPr>
        <w:t>ЦБ</w:t>
      </w:r>
      <w:r w:rsidR="00A75726">
        <w:rPr>
          <w:rStyle w:val="af6"/>
          <w:rFonts w:ascii="GHEA Grapalat" w:hAnsi="GHEA Grapalat"/>
          <w:i w:val="0"/>
          <w:sz w:val="24"/>
          <w:szCs w:val="24"/>
        </w:rPr>
        <w:footnoteReference w:customMarkFollows="1" w:id="5"/>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8.7</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w:t>
      </w:r>
      <w:r w:rsidR="00E72FA5" w:rsidRPr="00BB0C4D">
        <w:rPr>
          <w:rFonts w:ascii="GHEA Grapalat" w:hAnsi="GHEA Grapalat"/>
          <w:sz w:val="24"/>
          <w:szCs w:val="24"/>
        </w:rPr>
        <w:lastRenderedPageBreak/>
        <w:t xml:space="preserve">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proofErr w:type="gramEnd"/>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w:t>
      </w:r>
      <w:proofErr w:type="gramStart"/>
      <w:r w:rsidRPr="00BB0C4D">
        <w:rPr>
          <w:rFonts w:ascii="GHEA Grapalat" w:hAnsi="GHEA Grapalat" w:cs="Sylfaen"/>
          <w:sz w:val="24"/>
          <w:szCs w:val="24"/>
        </w:rPr>
        <w:t xml:space="preserve"> В</w:t>
      </w:r>
      <w:proofErr w:type="gramEnd"/>
      <w:r w:rsidRPr="00BB0C4D">
        <w:rPr>
          <w:rFonts w:ascii="GHEA Grapalat" w:hAnsi="GHEA Grapalat" w:cs="Sylfaen"/>
          <w:sz w:val="24"/>
          <w:szCs w:val="24"/>
        </w:rPr>
        <w:t xml:space="preserve">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w:t>
      </w:r>
      <w:r w:rsidR="00BD06DB" w:rsidRPr="00551FD6">
        <w:rPr>
          <w:rFonts w:ascii="GHEA Grapalat" w:hAnsi="GHEA Grapalat"/>
        </w:rPr>
        <w:lastRenderedPageBreak/>
        <w:t>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B12D3C" w:rsidRPr="00F67998">
        <w:rPr>
          <w:rFonts w:ascii="GHEA Grapalat" w:hAnsi="GHEA Grapalat"/>
        </w:rPr>
        <w:t>-н</w:t>
      </w:r>
      <w:proofErr w:type="gramEnd"/>
      <w:r w:rsidR="00B12D3C" w:rsidRPr="00F67998">
        <w:rPr>
          <w:rFonts w:ascii="GHEA Grapalat" w:hAnsi="GHEA Grapalat"/>
        </w:rPr>
        <w:t>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proofErr w:type="gramStart"/>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в том числе, когда лицо, включённое в список, предусмотренный подпунктом 2 пункта 2 постановления Правительства</w:t>
      </w:r>
      <w:proofErr w:type="gramEnd"/>
      <w:r w:rsidRPr="00BB0C4D">
        <w:rPr>
          <w:rFonts w:ascii="GHEA Grapalat" w:hAnsi="GHEA Grapalat" w:cs="Sylfaen"/>
        </w:rPr>
        <w:t xml:space="preserve"> </w:t>
      </w:r>
      <w:proofErr w:type="gramStart"/>
      <w:r w:rsidRPr="00BB0C4D">
        <w:rPr>
          <w:rFonts w:ascii="GHEA Grapalat" w:hAnsi="GHEA Grapalat" w:cs="Sylfaen"/>
        </w:rPr>
        <w:t xml:space="preserve">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proofErr w:type="gramEnd"/>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proofErr w:type="gramStart"/>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proofErr w:type="gramEnd"/>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lastRenderedPageBreak/>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6"/>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proofErr w:type="gramStart"/>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не подписывает</w:t>
      </w:r>
      <w:proofErr w:type="gramEnd"/>
      <w:r w:rsidR="00B06EC9" w:rsidRPr="00DF59E9">
        <w:rPr>
          <w:rFonts w:ascii="GHEA Grapalat" w:hAnsi="GHEA Grapalat"/>
        </w:rPr>
        <w:t xml:space="preserve">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w:t>
      </w:r>
      <w:proofErr w:type="gramStart"/>
      <w:r w:rsidR="007C56B2" w:rsidRPr="00681C1F">
        <w:rPr>
          <w:rFonts w:ascii="GHEA Grapalat" w:hAnsi="GHEA Grapalat"/>
          <w:color w:val="000000" w:themeColor="text1"/>
        </w:rPr>
        <w:t>а(</w:t>
      </w:r>
      <w:proofErr w:type="gramEnd"/>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B648A3" w:rsidRPr="00C224A2" w:rsidRDefault="00E271A0" w:rsidP="00B648A3">
      <w:pPr>
        <w:widowControl w:val="0"/>
        <w:tabs>
          <w:tab w:val="left" w:pos="1276"/>
        </w:tabs>
        <w:rPr>
          <w:i/>
          <w:sz w:val="18"/>
          <w:szCs w:val="18"/>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00B648A3">
        <w:rPr>
          <w:rFonts w:ascii="Cambria" w:hAnsi="Cambria"/>
          <w:i/>
          <w:sz w:val="18"/>
          <w:szCs w:val="18"/>
        </w:rPr>
        <w:t>а</w:t>
      </w:r>
      <w:proofErr w:type="gramStart"/>
      <w:r w:rsidR="00B648A3" w:rsidRPr="008D5170">
        <w:rPr>
          <w:rFonts w:ascii="Times Armenian" w:hAnsi="Times Armenian"/>
          <w:i/>
          <w:sz w:val="18"/>
          <w:szCs w:val="18"/>
        </w:rPr>
        <w:t xml:space="preserve"> </w:t>
      </w:r>
      <w:r w:rsidR="00B648A3" w:rsidRPr="000C4C7C">
        <w:rPr>
          <w:rFonts w:ascii="GHEA Grapalat" w:hAnsi="GHEA Grapalat" w:cs="Sylfaen"/>
          <w:lang w:val="hy-AM"/>
        </w:rPr>
        <w:t>)</w:t>
      </w:r>
      <w:proofErr w:type="gramEnd"/>
      <w:r w:rsidR="00B648A3">
        <w:rPr>
          <w:rFonts w:ascii="GHEA Grapalat" w:hAnsi="GHEA Grapalat" w:cs="Sylfaen"/>
        </w:rPr>
        <w:t xml:space="preserve"> </w:t>
      </w:r>
      <w:r w:rsidR="00B648A3"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E271A0" w:rsidRPr="000B15AE" w:rsidRDefault="00B648A3" w:rsidP="00B648A3">
      <w:pPr>
        <w:pStyle w:val="af2"/>
        <w:jc w:val="both"/>
        <w:rPr>
          <w:rFonts w:ascii="GHEA Grapalat" w:hAnsi="GHEA Grapalat"/>
          <w:i/>
          <w:sz w:val="16"/>
          <w:szCs w:val="16"/>
        </w:rPr>
      </w:pP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E271A0"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GHEA Grapalat" w:hAnsi="GHEA Grapalat"/>
          <w:i/>
          <w:sz w:val="16"/>
          <w:szCs w:val="16"/>
          <w:lang w:val="hy-AM"/>
        </w:rPr>
        <w:t>«»</w:t>
      </w:r>
      <w:r w:rsidR="00E271A0" w:rsidRPr="00AA15C4">
        <w:rPr>
          <w:rFonts w:ascii="GHEA Grapalat" w:hAnsi="GHEA Grapalat"/>
          <w:i/>
          <w:sz w:val="16"/>
          <w:szCs w:val="16"/>
        </w:rPr>
        <w:t xml:space="preserve"> рабочих дней</w:t>
      </w:r>
      <w:proofErr w:type="gramStart"/>
      <w:r w:rsidR="00E271A0" w:rsidRPr="00AA15C4">
        <w:rPr>
          <w:rFonts w:ascii="GHEA Grapalat" w:hAnsi="GHEA Grapalat"/>
          <w:i/>
          <w:sz w:val="16"/>
          <w:szCs w:val="16"/>
        </w:rPr>
        <w:t>.</w:t>
      </w:r>
      <w:proofErr w:type="gramEnd"/>
      <w:r w:rsidR="00E271A0" w:rsidRPr="00AA15C4">
        <w:rPr>
          <w:rFonts w:ascii="GHEA Grapalat" w:hAnsi="GHEA Grapalat"/>
          <w:i/>
          <w:sz w:val="16"/>
          <w:szCs w:val="16"/>
        </w:rPr>
        <w:t xml:space="preserve"> " </w:t>
      </w:r>
      <w:proofErr w:type="gramStart"/>
      <w:r w:rsidR="00E271A0" w:rsidRPr="00AA15C4">
        <w:rPr>
          <w:rFonts w:ascii="GHEA Grapalat" w:hAnsi="GHEA Grapalat"/>
          <w:i/>
          <w:sz w:val="16"/>
          <w:szCs w:val="16"/>
        </w:rPr>
        <w:t>и</w:t>
      </w:r>
      <w:proofErr w:type="gramEnd"/>
      <w:r w:rsidR="00E271A0" w:rsidRPr="00AA15C4">
        <w:rPr>
          <w:rFonts w:ascii="GHEA Grapalat" w:hAnsi="GHEA Grapalat"/>
          <w:i/>
          <w:sz w:val="16"/>
          <w:szCs w:val="16"/>
        </w:rPr>
        <w:t xml:space="preserve">сключается из пункта 10.1, если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rsidR="00E271A0" w:rsidRPr="000B15AE" w:rsidRDefault="00E271A0" w:rsidP="00E271A0">
      <w:pPr>
        <w:pStyle w:val="af2"/>
        <w:jc w:val="both"/>
        <w:rPr>
          <w:rFonts w:ascii="GHEA Grapalat" w:hAnsi="GHEA Grapalat"/>
          <w:i/>
          <w:sz w:val="16"/>
          <w:szCs w:val="16"/>
        </w:rPr>
      </w:pPr>
      <w:proofErr w:type="gramStart"/>
      <w:r w:rsidRPr="00AA15C4">
        <w:rPr>
          <w:rFonts w:ascii="GHEA Grapalat" w:hAnsi="GHEA Grapalat"/>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A15C4">
        <w:rPr>
          <w:rFonts w:ascii="GHEA Grapalat" w:hAnsi="GHEA Grapalat"/>
          <w:i/>
          <w:sz w:val="16"/>
          <w:szCs w:val="16"/>
        </w:rPr>
        <w:t>драмов</w:t>
      </w:r>
      <w:proofErr w:type="spellEnd"/>
      <w:r w:rsidRPr="00AA15C4">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w:t>
      </w:r>
      <w:proofErr w:type="gramEnd"/>
      <w:r w:rsidRPr="00F7682C">
        <w:rPr>
          <w:rFonts w:ascii="GHEA Grapalat" w:hAnsi="GHEA Grapalat"/>
          <w:i/>
          <w:sz w:val="16"/>
          <w:szCs w:val="16"/>
        </w:rPr>
        <w:t>,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w:t>
      </w:r>
      <w:proofErr w:type="gramStart"/>
      <w:r w:rsidRPr="009F031B">
        <w:rPr>
          <w:rFonts w:ascii="GHEA Grapalat" w:hAnsi="GHEA Grapalat"/>
          <w:i/>
        </w:rPr>
        <w:t xml:space="preserve"> Е</w:t>
      </w:r>
      <w:proofErr w:type="gramEnd"/>
      <w:r w:rsidRPr="009F031B">
        <w:rPr>
          <w:rFonts w:ascii="GHEA Grapalat" w:hAnsi="GHEA Grapalat"/>
          <w:i/>
        </w:rPr>
        <w:t>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-не превышает </w:t>
      </w:r>
      <w:proofErr w:type="spellStart"/>
      <w:r w:rsidRPr="009F031B">
        <w:rPr>
          <w:rFonts w:ascii="GHEA Grapalat" w:hAnsi="GHEA Grapalat"/>
          <w:i/>
        </w:rPr>
        <w:t>двадцатипятикратный</w:t>
      </w:r>
      <w:proofErr w:type="spellEnd"/>
      <w:r w:rsidRPr="009F031B">
        <w:rPr>
          <w:rFonts w:ascii="GHEA Grapalat" w:hAnsi="GHEA Grapalat"/>
          <w:i/>
        </w:rPr>
        <w:t xml:space="preserve">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 xml:space="preserve">размер базовой единицы закупок, но более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или менее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7"/>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8"/>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w:t>
      </w:r>
      <w:r w:rsidR="00D32092" w:rsidRPr="00A21022">
        <w:rPr>
          <w:rFonts w:ascii="GHEA Grapalat" w:hAnsi="GHEA Grapalat" w:cs="Sylfaen"/>
        </w:rPr>
        <w:lastRenderedPageBreak/>
        <w:t xml:space="preserve">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proofErr w:type="gramStart"/>
      <w:r w:rsidR="003333FB" w:rsidRPr="00F2342B">
        <w:rPr>
          <w:rFonts w:ascii="GHEA Grapalat" w:hAnsi="GHEA Grapalat"/>
        </w:rPr>
        <w:t>;</w:t>
      </w:r>
      <w:r w:rsidR="00004B08" w:rsidRPr="00F2342B">
        <w:rPr>
          <w:rFonts w:ascii="GHEA Grapalat" w:hAnsi="GHEA Grapalat"/>
        </w:rPr>
        <w:t>:</w:t>
      </w:r>
      <w:proofErr w:type="gramEnd"/>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9"/>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B0903">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0"/>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1"/>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w:t>
      </w:r>
      <w:r w:rsidRPr="002658C9">
        <w:rPr>
          <w:rFonts w:ascii="GHEA Grapalat" w:hAnsi="GHEA Grapalat"/>
        </w:rPr>
        <w:lastRenderedPageBreak/>
        <w:t>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proofErr w:type="spellStart"/>
      <w:r w:rsidR="00773BC9" w:rsidRPr="009052A4">
        <w:rPr>
          <w:rFonts w:ascii="GHEA Grapalat" w:hAnsi="GHEA Grapalat"/>
          <w:i/>
        </w:rPr>
        <w:t>апрос</w:t>
      </w:r>
      <w:proofErr w:type="spellEnd"/>
      <w:r w:rsidR="00773BC9" w:rsidRPr="009052A4">
        <w:rPr>
          <w:rFonts w:ascii="GHEA Grapalat" w:hAnsi="GHEA Grapalat"/>
          <w:i/>
        </w:rPr>
        <w:t xml:space="preserve">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73BC9" w:rsidRPr="009052A4">
        <w:rPr>
          <w:rFonts w:ascii="GHEA Grapalat" w:hAnsi="GHEA Grapalat"/>
          <w:i/>
        </w:rPr>
        <w:t xml:space="preserve">ХСШ- </w:t>
      </w:r>
      <w:proofErr w:type="spellStart"/>
      <w:r w:rsidR="00773BC9" w:rsidRPr="009052A4">
        <w:rPr>
          <w:rFonts w:ascii="GHEA Grapalat" w:hAnsi="GHEA Grapalat"/>
          <w:b/>
          <w:i/>
        </w:rPr>
        <w:t>GHTsDzB</w:t>
      </w:r>
      <w:proofErr w:type="spellEnd"/>
      <w:r w:rsidR="00773BC9" w:rsidRPr="009052A4">
        <w:rPr>
          <w:rFonts w:ascii="GHEA Grapalat" w:hAnsi="GHEA Grapalat"/>
          <w:i/>
        </w:rPr>
        <w:t xml:space="preserve"> -2026/01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8B0903">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73BC9" w:rsidRPr="009052A4">
        <w:rPr>
          <w:rFonts w:ascii="GHEA Grapalat" w:hAnsi="GHEA Grapalat"/>
          <w:i/>
        </w:rPr>
        <w:t xml:space="preserve">ХСШ- </w:t>
      </w:r>
      <w:proofErr w:type="spellStart"/>
      <w:r w:rsidR="00773BC9" w:rsidRPr="009052A4">
        <w:rPr>
          <w:rFonts w:ascii="GHEA Grapalat" w:hAnsi="GHEA Grapalat"/>
          <w:b/>
          <w:i/>
        </w:rPr>
        <w:t>GHTsDzB</w:t>
      </w:r>
      <w:proofErr w:type="spellEnd"/>
      <w:r w:rsidR="00773BC9" w:rsidRPr="009052A4">
        <w:rPr>
          <w:rFonts w:ascii="GHEA Grapalat" w:hAnsi="GHEA Grapalat"/>
          <w:i/>
        </w:rPr>
        <w:t xml:space="preserve"> -2026/01</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lastRenderedPageBreak/>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773BC9" w:rsidRPr="009052A4">
        <w:rPr>
          <w:rFonts w:ascii="GHEA Grapalat" w:hAnsi="GHEA Grapalat"/>
          <w:i/>
        </w:rPr>
        <w:t xml:space="preserve">ХСШ- </w:t>
      </w:r>
      <w:proofErr w:type="spellStart"/>
      <w:r w:rsidR="00773BC9" w:rsidRPr="009052A4">
        <w:rPr>
          <w:rFonts w:ascii="GHEA Grapalat" w:hAnsi="GHEA Grapalat"/>
          <w:b/>
          <w:i/>
        </w:rPr>
        <w:t>GHTsDzB</w:t>
      </w:r>
      <w:proofErr w:type="spellEnd"/>
      <w:r w:rsidR="00773BC9" w:rsidRPr="009052A4">
        <w:rPr>
          <w:rFonts w:ascii="GHEA Grapalat" w:hAnsi="GHEA Grapalat"/>
          <w:i/>
        </w:rPr>
        <w:t xml:space="preserve"> -2026/01</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B0903">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A4E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A4E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A4E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A4E6F"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A4E6F"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A4E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 xml:space="preserve">Ссылка на документы, </w:t>
            </w:r>
            <w:r w:rsidRPr="0047579C">
              <w:rPr>
                <w:rFonts w:ascii="GHEA Grapalat" w:eastAsia="GHEA Grapalat" w:hAnsi="GHEA Grapalat" w:cs="GHEA Grapalat"/>
                <w:color w:val="000000"/>
              </w:rPr>
              <w:lastRenderedPageBreak/>
              <w:t>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w:t>
      </w:r>
      <w:r w:rsidRPr="000306ED">
        <w:rPr>
          <w:rFonts w:ascii="GHEA Grapalat" w:hAnsi="GHEA Grapalat"/>
        </w:rPr>
        <w:lastRenderedPageBreak/>
        <w:t>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w:t>
      </w:r>
      <w:r w:rsidRPr="000306ED">
        <w:rPr>
          <w:rFonts w:ascii="GHEA Grapalat" w:eastAsia="GHEA Grapalat" w:hAnsi="GHEA Grapalat" w:cs="GHEA Grapalat"/>
        </w:rPr>
        <w:lastRenderedPageBreak/>
        <w:t>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w:t>
      </w:r>
      <w:r w:rsidRPr="000306ED">
        <w:rPr>
          <w:rFonts w:ascii="GHEA Grapalat" w:hAnsi="GHEA Grapalat"/>
        </w:rPr>
        <w:lastRenderedPageBreak/>
        <w:t xml:space="preserve">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w:t>
      </w:r>
      <w:r w:rsidRPr="000306ED">
        <w:rPr>
          <w:rFonts w:ascii="GHEA Grapalat" w:hAnsi="GHEA Grapalat"/>
        </w:rPr>
        <w:lastRenderedPageBreak/>
        <w:t>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B0903">
        <w:rPr>
          <w:rFonts w:ascii="GHEA Grapalat" w:hAnsi="GHEA Grapalat"/>
          <w:spacing w:val="-6"/>
        </w:rPr>
        <w:t>запрос котировок</w:t>
      </w:r>
      <w:r w:rsidRPr="005744FC">
        <w:rPr>
          <w:rFonts w:ascii="GHEA Grapalat" w:hAnsi="GHEA Grapalat"/>
          <w:spacing w:val="-6"/>
        </w:rPr>
        <w:t xml:space="preserve"> под кодом </w:t>
      </w:r>
      <w:r w:rsidR="00773BC9" w:rsidRPr="009052A4">
        <w:rPr>
          <w:rFonts w:ascii="GHEA Grapalat" w:hAnsi="GHEA Grapalat"/>
          <w:i/>
        </w:rPr>
        <w:t xml:space="preserve">ХСШ- </w:t>
      </w:r>
      <w:proofErr w:type="spellStart"/>
      <w:r w:rsidR="00773BC9" w:rsidRPr="009052A4">
        <w:rPr>
          <w:rFonts w:ascii="GHEA Grapalat" w:hAnsi="GHEA Grapalat"/>
          <w:b/>
          <w:i/>
        </w:rPr>
        <w:t>GHTsDzB</w:t>
      </w:r>
      <w:proofErr w:type="spellEnd"/>
      <w:r w:rsidR="00773BC9" w:rsidRPr="009052A4">
        <w:rPr>
          <w:rFonts w:ascii="GHEA Grapalat" w:hAnsi="GHEA Grapalat"/>
          <w:i/>
        </w:rPr>
        <w:t xml:space="preserve"> -2026/01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 xml:space="preserve">с момента выпуска и </w:t>
      </w:r>
      <w:proofErr w:type="gramStart"/>
      <w:r w:rsidR="00CC378E">
        <w:rPr>
          <w:rFonts w:ascii="GHEA Grapalat" w:eastAsiaTheme="minorHAnsi" w:hAnsi="GHEA Grapalat" w:cstheme="minorBidi"/>
        </w:rPr>
        <w:t>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w:t>
      </w:r>
      <w:proofErr w:type="gramEnd"/>
      <w:r w:rsidRPr="00B138F3">
        <w:rPr>
          <w:rFonts w:ascii="GHEA Grapalat" w:eastAsiaTheme="minorHAnsi" w:hAnsi="GHEA Grapalat" w:cstheme="minorBidi"/>
        </w:rPr>
        <w:t xml:space="preserve">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w:t>
      </w:r>
      <w:proofErr w:type="gramStart"/>
      <w:r w:rsidRPr="00564E3F">
        <w:rPr>
          <w:rFonts w:ascii="GHEA Grapalat" w:eastAsiaTheme="minorHAnsi" w:hAnsi="GHEA Grapalat" w:cstheme="minorBidi"/>
        </w:rPr>
        <w:t>и</w:t>
      </w:r>
      <w:r w:rsidR="007D4987" w:rsidRPr="00564E3F">
        <w:rPr>
          <w:rFonts w:ascii="GHEA Grapalat" w:eastAsiaTheme="minorHAnsi" w:hAnsi="GHEA Grapalat" w:cstheme="minorBidi"/>
        </w:rPr>
        <w:t>-</w:t>
      </w:r>
      <w:proofErr w:type="gramEnd"/>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lastRenderedPageBreak/>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proofErr w:type="gramStart"/>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 xml:space="preserve">номер </w:t>
      </w:r>
      <w:proofErr w:type="gramStart"/>
      <w:r w:rsidRPr="000D0F13">
        <w:rPr>
          <w:rFonts w:ascii="GHEA Grapalat" w:eastAsiaTheme="minorHAnsi" w:hAnsi="GHEA Grapalat" w:cstheme="minorBidi"/>
          <w:sz w:val="18"/>
          <w:szCs w:val="18"/>
        </w:rPr>
        <w:t>заключаемого</w:t>
      </w:r>
      <w:proofErr w:type="gramEnd"/>
      <w:r w:rsidRPr="000D0F13">
        <w:rPr>
          <w:rFonts w:ascii="GHEA Grapalat" w:eastAsiaTheme="minorHAnsi" w:hAnsi="GHEA Grapalat" w:cstheme="minorBidi"/>
          <w:sz w:val="18"/>
          <w:szCs w:val="18"/>
        </w:rPr>
        <w:t xml:space="preserve"> </w:t>
      </w:r>
      <w:proofErr w:type="spellStart"/>
      <w:r w:rsidRPr="000D0F13">
        <w:rPr>
          <w:rFonts w:ascii="GHEA Grapalat" w:eastAsiaTheme="minorHAnsi" w:hAnsi="GHEA Grapalat" w:cstheme="minorBidi"/>
          <w:sz w:val="18"/>
          <w:szCs w:val="18"/>
        </w:rPr>
        <w:t>договара</w:t>
      </w:r>
      <w:proofErr w:type="spellEnd"/>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proofErr w:type="gramStart"/>
      <w:r w:rsidR="0054663D" w:rsidRPr="000D0F13">
        <w:rPr>
          <w:rFonts w:ascii="GHEA Grapalat" w:eastAsiaTheme="minorHAnsi" w:hAnsi="GHEA Grapalat" w:cstheme="minorBidi"/>
        </w:rPr>
        <w:t>дня</w:t>
      </w:r>
      <w:proofErr w:type="gramEnd"/>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 xml:space="preserve">й срок </w:t>
      </w:r>
      <w:proofErr w:type="spellStart"/>
      <w:r w:rsidRPr="004D0610">
        <w:rPr>
          <w:rFonts w:ascii="GHEA Grapalat" w:eastAsiaTheme="minorHAnsi" w:hAnsi="GHEA Grapalat" w:cstheme="minorBidi"/>
          <w:sz w:val="16"/>
          <w:szCs w:val="16"/>
        </w:rPr>
        <w:t>оказния</w:t>
      </w:r>
      <w:proofErr w:type="spellEnd"/>
      <w:r w:rsidRPr="004D0610">
        <w:rPr>
          <w:rFonts w:ascii="GHEA Grapalat" w:eastAsiaTheme="minorHAnsi" w:hAnsi="GHEA Grapalat" w:cstheme="minorBidi"/>
          <w:sz w:val="16"/>
          <w:szCs w:val="16"/>
        </w:rPr>
        <w:t xml:space="preserve"> услуг</w:t>
      </w:r>
      <w:r w:rsidRPr="004D0610">
        <w:rPr>
          <w:rFonts w:ascii="GHEA Grapalat" w:eastAsiaTheme="minorHAnsi" w:hAnsi="GHEA Grapalat" w:cstheme="minorBidi"/>
          <w:sz w:val="16"/>
          <w:szCs w:val="16"/>
          <w:lang w:val="hy-AM"/>
        </w:rPr>
        <w:t>, предусмотренн</w:t>
      </w:r>
      <w:proofErr w:type="spellStart"/>
      <w:r w:rsidRPr="004D0610">
        <w:rPr>
          <w:rFonts w:ascii="GHEA Grapalat" w:eastAsiaTheme="minorHAnsi" w:hAnsi="GHEA Grapalat" w:cstheme="minorBidi"/>
          <w:sz w:val="16"/>
          <w:szCs w:val="16"/>
        </w:rPr>
        <w:t>ый</w:t>
      </w:r>
      <w:proofErr w:type="spellEnd"/>
      <w:r w:rsidRPr="004D0610">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 xml:space="preserve">указанный в приглашении к процедуре закупок, организованной под </w:t>
      </w:r>
      <w:proofErr w:type="gramStart"/>
      <w:r w:rsidRPr="000D0F13">
        <w:rPr>
          <w:rFonts w:ascii="GHEA Grapalat" w:eastAsiaTheme="minorHAnsi" w:hAnsi="GHEA Grapalat" w:cstheme="minorBidi"/>
        </w:rPr>
        <w:t>кодом</w:t>
      </w:r>
      <w:proofErr w:type="gramEnd"/>
      <w:r w:rsidRPr="000D0F13">
        <w:rPr>
          <w:rFonts w:ascii="GHEA Grapalat" w:eastAsiaTheme="minorHAnsi" w:hAnsi="GHEA Grapalat" w:cstheme="minorBidi"/>
        </w:rPr>
        <w:t xml:space="preserve">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w:t>
      </w:r>
      <w:proofErr w:type="spellStart"/>
      <w:r w:rsidR="00CC173E" w:rsidRPr="00DC1223">
        <w:rPr>
          <w:rFonts w:ascii="GHEA Grapalat" w:eastAsiaTheme="minorHAnsi" w:hAnsi="GHEA Grapalat" w:cstheme="minorBidi"/>
        </w:rPr>
        <w:t>представленн</w:t>
      </w:r>
      <w:proofErr w:type="spellEnd"/>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w:t>
      </w:r>
      <w:proofErr w:type="gramStart"/>
      <w:r w:rsidR="00CC173E" w:rsidRPr="00DC1223">
        <w:rPr>
          <w:rFonts w:ascii="GHEA Grapalat" w:eastAsiaTheme="minorHAnsi" w:hAnsi="GHEA Grapalat" w:cstheme="minorBidi"/>
        </w:rPr>
        <w:t xml:space="preserve"> .</w:t>
      </w:r>
      <w:proofErr w:type="gramEnd"/>
    </w:p>
    <w:p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w:t>
      </w:r>
      <w:proofErr w:type="gramStart"/>
      <w:r w:rsidRPr="00D96BE2">
        <w:rPr>
          <w:rFonts w:ascii="GHEA Grapalat" w:eastAsiaTheme="minorHAnsi" w:hAnsi="GHEA Grapalat" w:cstheme="minorBidi"/>
        </w:rPr>
        <w:t>между</w:t>
      </w:r>
      <w:proofErr w:type="gramEnd"/>
      <w:r w:rsidRPr="00D96BE2">
        <w:rPr>
          <w:rFonts w:ascii="GHEA Grapalat" w:eastAsiaTheme="minorHAnsi" w:hAnsi="GHEA Grapalat" w:cstheme="minorBidi"/>
        </w:rPr>
        <w:t xml:space="preserve">  </w:t>
      </w:r>
    </w:p>
    <w:p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 xml:space="preserve">номер </w:t>
      </w:r>
      <w:proofErr w:type="gramStart"/>
      <w:r w:rsidR="00293897" w:rsidRPr="00D96BE2">
        <w:rPr>
          <w:rFonts w:ascii="GHEA Grapalat" w:eastAsiaTheme="minorHAnsi" w:hAnsi="GHEA Grapalat" w:cstheme="minorBidi"/>
          <w:sz w:val="18"/>
          <w:szCs w:val="18"/>
        </w:rPr>
        <w:t>заключаемого</w:t>
      </w:r>
      <w:proofErr w:type="gramEnd"/>
      <w:r w:rsidR="00293897" w:rsidRPr="00D96BE2">
        <w:rPr>
          <w:rFonts w:ascii="GHEA Grapalat" w:eastAsiaTheme="minorHAnsi" w:hAnsi="GHEA Grapalat" w:cstheme="minorBidi"/>
          <w:sz w:val="18"/>
          <w:szCs w:val="18"/>
        </w:rPr>
        <w:t xml:space="preserve"> </w:t>
      </w:r>
      <w:proofErr w:type="spellStart"/>
      <w:r w:rsidR="00293897" w:rsidRPr="00D96BE2">
        <w:rPr>
          <w:rFonts w:ascii="GHEA Grapalat" w:eastAsiaTheme="minorHAnsi" w:hAnsi="GHEA Grapalat" w:cstheme="minorBidi"/>
          <w:sz w:val="18"/>
          <w:szCs w:val="18"/>
        </w:rPr>
        <w:t>договара</w:t>
      </w:r>
      <w:proofErr w:type="spellEnd"/>
    </w:p>
    <w:p w:rsidR="00293897" w:rsidRPr="00D96BE2" w:rsidDel="002A23D9" w:rsidRDefault="00293897" w:rsidP="00293897">
      <w:pPr>
        <w:pStyle w:val="af4"/>
        <w:shd w:val="clear" w:color="auto" w:fill="FFFFFF"/>
        <w:ind w:firstLine="374"/>
        <w:contextualSpacing/>
        <w:jc w:val="both"/>
        <w:rPr>
          <w:del w:id="6" w:author="Inesa Kocharyan" w:date="2023-07-07T17:57:00Z"/>
          <w:rFonts w:ascii="GHEA Grapalat" w:eastAsiaTheme="minorHAnsi" w:hAnsi="GHEA Grapalat" w:cstheme="minorBidi"/>
        </w:rPr>
      </w:pPr>
    </w:p>
    <w:p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proofErr w:type="gramStart"/>
      <w:r w:rsidR="00293897" w:rsidRPr="00D96BE2">
        <w:rPr>
          <w:rFonts w:ascii="GHEA Grapalat" w:eastAsiaTheme="minorHAnsi" w:hAnsi="GHEA Grapalat" w:cstheme="minorBidi"/>
        </w:rPr>
        <w:t>дня</w:t>
      </w:r>
      <w:proofErr w:type="gramEnd"/>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 xml:space="preserve">й срок </w:t>
      </w:r>
      <w:proofErr w:type="spellStart"/>
      <w:r w:rsidRPr="00D96BE2">
        <w:rPr>
          <w:rFonts w:ascii="GHEA Grapalat" w:eastAsiaTheme="minorHAnsi" w:hAnsi="GHEA Grapalat" w:cstheme="minorBidi"/>
          <w:sz w:val="16"/>
          <w:szCs w:val="16"/>
        </w:rPr>
        <w:t>оказния</w:t>
      </w:r>
      <w:proofErr w:type="spellEnd"/>
      <w:r w:rsidRPr="00D96BE2">
        <w:rPr>
          <w:rFonts w:ascii="GHEA Grapalat" w:eastAsiaTheme="minorHAnsi" w:hAnsi="GHEA Grapalat" w:cstheme="minorBidi"/>
          <w:sz w:val="16"/>
          <w:szCs w:val="16"/>
        </w:rPr>
        <w:t xml:space="preserve"> услуг</w:t>
      </w:r>
      <w:r w:rsidRPr="00D96BE2">
        <w:rPr>
          <w:rFonts w:ascii="GHEA Grapalat" w:eastAsiaTheme="minorHAnsi" w:hAnsi="GHEA Grapalat" w:cstheme="minorBidi"/>
          <w:sz w:val="16"/>
          <w:szCs w:val="16"/>
          <w:lang w:val="hy-AM"/>
        </w:rPr>
        <w:t>, предусмотренн</w:t>
      </w:r>
      <w:proofErr w:type="spellStart"/>
      <w:r w:rsidRPr="00D96BE2">
        <w:rPr>
          <w:rFonts w:ascii="GHEA Grapalat" w:eastAsiaTheme="minorHAnsi" w:hAnsi="GHEA Grapalat" w:cstheme="minorBidi"/>
          <w:sz w:val="16"/>
          <w:szCs w:val="16"/>
        </w:rPr>
        <w:t>ый</w:t>
      </w:r>
      <w:proofErr w:type="spellEnd"/>
      <w:r w:rsidRPr="00D96BE2">
        <w:rPr>
          <w:rFonts w:ascii="GHEA Grapalat" w:eastAsiaTheme="minorHAnsi" w:hAnsi="GHEA Grapalat" w:cstheme="minorBidi"/>
          <w:sz w:val="16"/>
          <w:szCs w:val="16"/>
        </w:rPr>
        <w:t xml:space="preserve">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 xml:space="preserve">указанный в приглашении к процедуре закупок, организованной под </w:t>
      </w:r>
      <w:proofErr w:type="gramStart"/>
      <w:r w:rsidRPr="00D96BE2">
        <w:rPr>
          <w:rFonts w:ascii="GHEA Grapalat" w:eastAsiaTheme="minorHAnsi" w:hAnsi="GHEA Grapalat" w:cstheme="minorBidi"/>
        </w:rPr>
        <w:t>кодом</w:t>
      </w:r>
      <w:proofErr w:type="gramEnd"/>
      <w:r w:rsidRPr="00D96BE2">
        <w:rPr>
          <w:rFonts w:ascii="GHEA Grapalat" w:eastAsiaTheme="minorHAnsi" w:hAnsi="GHEA Grapalat" w:cstheme="minorBidi"/>
        </w:rPr>
        <w:t xml:space="preserve">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773BC9" w:rsidRDefault="00773BC9" w:rsidP="00B932B8">
            <w:pPr>
              <w:widowControl w:val="0"/>
              <w:spacing w:after="160"/>
              <w:rPr>
                <w:rFonts w:ascii="GHEA Grapalat" w:hAnsi="GHEA Grapalat" w:cs="GHEA Grapalat"/>
                <w:b/>
                <w:sz w:val="22"/>
                <w:szCs w:val="22"/>
              </w:rPr>
            </w:pPr>
            <w:r>
              <w:rPr>
                <w:rFonts w:ascii="GHEA Grapalat" w:hAnsi="GHEA Grapalat"/>
                <w:sz w:val="22"/>
                <w:szCs w:val="22"/>
              </w:rPr>
              <w:t xml:space="preserve">Р. </w:t>
            </w:r>
            <w:proofErr w:type="spellStart"/>
            <w:r>
              <w:rPr>
                <w:rFonts w:ascii="GHEA Grapalat" w:hAnsi="GHEA Grapalat"/>
                <w:sz w:val="22"/>
                <w:szCs w:val="22"/>
              </w:rPr>
              <w:t>Хой</w:t>
            </w:r>
            <w:proofErr w:type="spellEnd"/>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773BC9">
              <w:rPr>
                <w:rFonts w:ascii="GHEA Grapalat" w:hAnsi="GHEA Grapalat"/>
                <w:sz w:val="22"/>
                <w:szCs w:val="22"/>
              </w:rPr>
              <w:tab/>
            </w:r>
            <w:r w:rsidRPr="00B138F3">
              <w:rPr>
                <w:rFonts w:ascii="GHEA Grapalat" w:hAnsi="GHEA Grapalat"/>
                <w:sz w:val="22"/>
                <w:szCs w:val="22"/>
              </w:rPr>
              <w:t xml:space="preserve">" </w:t>
            </w:r>
            <w:r w:rsidRPr="00773BC9">
              <w:rPr>
                <w:rFonts w:ascii="GHEA Grapalat" w:hAnsi="GHEA Grapalat"/>
                <w:sz w:val="22"/>
                <w:szCs w:val="22"/>
              </w:rPr>
              <w:tab/>
            </w:r>
            <w:r w:rsidRPr="00B138F3">
              <w:rPr>
                <w:rFonts w:ascii="GHEA Grapalat" w:hAnsi="GHEA Grapalat"/>
                <w:sz w:val="22"/>
                <w:szCs w:val="22"/>
              </w:rPr>
              <w:t>20</w:t>
            </w:r>
            <w:r w:rsidRPr="00773BC9">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773BC9"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773BC9">
        <w:rPr>
          <w:rFonts w:ascii="GHEA Grapalat" w:hAnsi="GHEA Grapalat"/>
          <w:sz w:val="22"/>
          <w:szCs w:val="22"/>
        </w:rPr>
        <w:t>____________</w:t>
      </w:r>
      <w:r w:rsidRPr="00B138F3">
        <w:rPr>
          <w:rFonts w:ascii="GHEA Grapalat" w:hAnsi="GHEA Grapalat"/>
          <w:sz w:val="22"/>
          <w:szCs w:val="22"/>
          <w:lang w:val="en-US"/>
        </w:rPr>
        <w:t>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Default="00E752B6" w:rsidP="00773BC9">
            <w:pPr>
              <w:rPr>
                <w:rFonts w:ascii="GHEA Grapalat" w:hAnsi="GHEA Grapalat"/>
                <w:i/>
              </w:rPr>
            </w:pPr>
            <w:r w:rsidRPr="00B138F3">
              <w:rPr>
                <w:rFonts w:ascii="GHEA Grapalat" w:hAnsi="GHEA Grapalat"/>
              </w:rPr>
              <w:t>9.</w:t>
            </w:r>
            <w:r w:rsidRPr="00B138F3">
              <w:rPr>
                <w:rFonts w:ascii="GHEA Grapalat" w:hAnsi="GHEA Grapalat"/>
              </w:rPr>
              <w:tab/>
              <w:t>Наименование, или имя, фамилия бенефициара:</w:t>
            </w:r>
            <w:r w:rsidR="00773BC9">
              <w:rPr>
                <w:rFonts w:ascii="GHEA Grapalat" w:hAnsi="GHEA Grapalat"/>
                <w:i/>
              </w:rPr>
              <w:t xml:space="preserve">&lt;&lt;Средняя школа </w:t>
            </w:r>
            <w:proofErr w:type="spellStart"/>
            <w:r w:rsidR="00773BC9">
              <w:rPr>
                <w:rFonts w:ascii="GHEA Grapalat" w:hAnsi="GHEA Grapalat"/>
                <w:i/>
              </w:rPr>
              <w:t>Ховтамедж</w:t>
            </w:r>
            <w:proofErr w:type="spellEnd"/>
            <w:r w:rsidR="00773BC9">
              <w:rPr>
                <w:rFonts w:ascii="GHEA Grapalat" w:hAnsi="GHEA Grapalat"/>
                <w:i/>
              </w:rPr>
              <w:t>&gt;&gt; ГНКО</w:t>
            </w:r>
          </w:p>
          <w:p w:rsidR="00E752B6" w:rsidRPr="00B138F3" w:rsidRDefault="00E752B6" w:rsidP="009216D6">
            <w:pPr>
              <w:widowControl w:val="0"/>
              <w:tabs>
                <w:tab w:val="left" w:pos="855"/>
              </w:tabs>
              <w:spacing w:after="160"/>
              <w:ind w:left="360"/>
              <w:rPr>
                <w:rFonts w:ascii="GHEA Grapalat" w:hAnsi="GHEA Grapalat"/>
              </w:rPr>
            </w:pP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Default="00E752B6" w:rsidP="00773BC9">
            <w:pPr>
              <w:rPr>
                <w:rFonts w:ascii="Sylfaen" w:hAnsi="Sylfaen" w:cs="Arial"/>
                <w:sz w:val="20"/>
                <w:szCs w:val="20"/>
                <w:lang w:val="hy-AM"/>
              </w:rPr>
            </w:pPr>
            <w:r w:rsidRPr="00B138F3">
              <w:rPr>
                <w:rFonts w:ascii="GHEA Grapalat" w:hAnsi="GHEA Grapalat"/>
              </w:rPr>
              <w:t>11.</w:t>
            </w:r>
            <w:r w:rsidRPr="00B138F3">
              <w:rPr>
                <w:rFonts w:ascii="GHEA Grapalat" w:hAnsi="GHEA Grapalat"/>
              </w:rPr>
              <w:tab/>
              <w:t>УНН бенефициара:</w:t>
            </w:r>
            <w:r w:rsidR="00773BC9" w:rsidRPr="004F363F">
              <w:rPr>
                <w:rFonts w:asciiTheme="minorHAnsi" w:hAnsiTheme="minorHAnsi" w:cs="Arial"/>
                <w:sz w:val="20"/>
                <w:szCs w:val="20"/>
                <w:lang w:val="hy-AM"/>
              </w:rPr>
              <w:t>04720484</w:t>
            </w:r>
          </w:p>
          <w:p w:rsidR="00E752B6" w:rsidRPr="00B138F3" w:rsidRDefault="00E752B6" w:rsidP="009216D6">
            <w:pPr>
              <w:widowControl w:val="0"/>
              <w:tabs>
                <w:tab w:val="left" w:pos="855"/>
              </w:tabs>
              <w:spacing w:after="160"/>
              <w:ind w:left="360"/>
              <w:rPr>
                <w:rFonts w:ascii="GHEA Grapalat" w:hAnsi="GHEA Grapalat"/>
              </w:rPr>
            </w:pP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773BC9" w:rsidRPr="004F363F">
              <w:rPr>
                <w:rFonts w:asciiTheme="minorHAnsi" w:hAnsiTheme="minorHAnsi" w:cs="Arial"/>
                <w:sz w:val="20"/>
                <w:szCs w:val="20"/>
                <w:lang w:val="hy-AM"/>
              </w:rPr>
              <w:t>900328000105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 xml:space="preserve">номер </w:t>
      </w:r>
      <w:proofErr w:type="gramStart"/>
      <w:r w:rsidR="00D0114A" w:rsidRPr="00E22E83">
        <w:rPr>
          <w:rFonts w:ascii="GHEA Grapalat" w:eastAsiaTheme="minorHAnsi" w:hAnsi="GHEA Grapalat" w:cstheme="minorBidi"/>
          <w:sz w:val="18"/>
          <w:szCs w:val="18"/>
        </w:rPr>
        <w:t>заключаемого</w:t>
      </w:r>
      <w:proofErr w:type="gramEnd"/>
      <w:r w:rsidR="00D0114A" w:rsidRPr="00E22E83">
        <w:rPr>
          <w:rFonts w:ascii="GHEA Grapalat" w:eastAsiaTheme="minorHAnsi" w:hAnsi="GHEA Grapalat" w:cstheme="minorBidi"/>
          <w:sz w:val="18"/>
          <w:szCs w:val="18"/>
        </w:rPr>
        <w:t xml:space="preserve"> </w:t>
      </w:r>
      <w:proofErr w:type="spellStart"/>
      <w:r w:rsidR="00D0114A" w:rsidRPr="00E22E83">
        <w:rPr>
          <w:rFonts w:ascii="GHEA Grapalat" w:eastAsiaTheme="minorHAnsi" w:hAnsi="GHEA Grapalat" w:cstheme="minorBidi"/>
          <w:sz w:val="18"/>
          <w:szCs w:val="18"/>
        </w:rPr>
        <w:t>договара</w:t>
      </w:r>
      <w:proofErr w:type="spellEnd"/>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proofErr w:type="gramStart"/>
      <w:r w:rsidR="00D0114A" w:rsidRPr="00E22E83">
        <w:rPr>
          <w:rFonts w:ascii="GHEA Grapalat" w:eastAsiaTheme="minorHAnsi" w:hAnsi="GHEA Grapalat" w:cstheme="minorBidi"/>
        </w:rPr>
        <w:t>дня</w:t>
      </w:r>
      <w:proofErr w:type="gramEnd"/>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proofErr w:type="gramStart"/>
      <w:r w:rsidRPr="00E22E83">
        <w:rPr>
          <w:rFonts w:ascii="GHEA Grapalat" w:eastAsiaTheme="minorHAnsi" w:hAnsi="GHEA Grapalat" w:cstheme="minorBidi"/>
        </w:rPr>
        <w:t>указанный</w:t>
      </w:r>
      <w:proofErr w:type="gramEnd"/>
      <w:r w:rsidRPr="00E22E83">
        <w:rPr>
          <w:rFonts w:ascii="GHEA Grapalat" w:eastAsiaTheme="minorHAnsi" w:hAnsi="GHEA Grapalat" w:cstheme="minorBidi"/>
        </w:rPr>
        <w:t xml:space="preserve"> в приглашении к процедуре </w:t>
      </w:r>
      <w:proofErr w:type="spellStart"/>
      <w:r w:rsidRPr="00E22E83">
        <w:rPr>
          <w:rFonts w:ascii="GHEA Grapalat" w:eastAsiaTheme="minorHAnsi" w:hAnsi="GHEA Grapalat" w:cstheme="minorBidi"/>
        </w:rPr>
        <w:t>закупкок</w:t>
      </w:r>
      <w:proofErr w:type="spellEnd"/>
      <w:r w:rsidRPr="00E22E83">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773BC9" w:rsidRDefault="000A214C" w:rsidP="000745BE">
            <w:pPr>
              <w:widowControl w:val="0"/>
              <w:spacing w:after="160"/>
              <w:rPr>
                <w:rFonts w:ascii="GHEA Grapalat" w:hAnsi="GHEA Grapalat" w:cs="GHEA Grapalat"/>
                <w:b/>
              </w:rPr>
            </w:pPr>
            <w:r w:rsidRPr="00B138F3">
              <w:rPr>
                <w:rFonts w:ascii="GHEA Grapalat" w:hAnsi="GHEA Grapalat"/>
              </w:rPr>
              <w:t xml:space="preserve">г. </w:t>
            </w:r>
            <w:proofErr w:type="spellStart"/>
            <w:r w:rsidR="00773BC9">
              <w:rPr>
                <w:rFonts w:ascii="GHEA Grapalat" w:hAnsi="GHEA Grapalat"/>
              </w:rPr>
              <w:t>Хой</w:t>
            </w:r>
            <w:proofErr w:type="spellEnd"/>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773BC9">
              <w:rPr>
                <w:rFonts w:ascii="GHEA Grapalat" w:hAnsi="GHEA Grapalat"/>
              </w:rPr>
              <w:tab/>
            </w:r>
            <w:r w:rsidRPr="00B138F3">
              <w:rPr>
                <w:rFonts w:ascii="GHEA Grapalat" w:hAnsi="GHEA Grapalat"/>
              </w:rPr>
              <w:t xml:space="preserve">" </w:t>
            </w:r>
            <w:r w:rsidRPr="00773BC9">
              <w:rPr>
                <w:rFonts w:ascii="GHEA Grapalat" w:hAnsi="GHEA Grapalat"/>
              </w:rPr>
              <w:tab/>
            </w:r>
            <w:r w:rsidRPr="00B138F3">
              <w:rPr>
                <w:rFonts w:ascii="GHEA Grapalat" w:hAnsi="GHEA Grapalat"/>
              </w:rPr>
              <w:t>20</w:t>
            </w:r>
            <w:r w:rsidRPr="00773BC9">
              <w:rPr>
                <w:rFonts w:ascii="GHEA Grapalat" w:hAnsi="GHEA Grapalat"/>
              </w:rPr>
              <w:tab/>
            </w:r>
            <w:r w:rsidRPr="00B138F3">
              <w:rPr>
                <w:rFonts w:ascii="GHEA Grapalat" w:hAnsi="GHEA Grapalat"/>
              </w:rPr>
              <w:t>г.</w:t>
            </w:r>
            <w:r w:rsidRPr="00B138F3">
              <w:rPr>
                <w:rStyle w:val="af6"/>
                <w:rFonts w:ascii="GHEA Grapalat" w:hAnsi="GHEA Grapalat"/>
              </w:rPr>
              <w:footnoteReference w:customMarkFollows="1" w:id="1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773BC9"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773BC9">
        <w:rPr>
          <w:rFonts w:ascii="GHEA Grapalat" w:hAnsi="GHEA Grapalat"/>
        </w:rPr>
        <w:t>______________</w:t>
      </w:r>
      <w:r w:rsidRPr="00B138F3">
        <w:rPr>
          <w:rFonts w:ascii="GHEA Grapalat" w:hAnsi="GHEA Grapalat"/>
          <w:lang w:val="en-US"/>
        </w:rPr>
        <w:t>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73BC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Default="00773BC9" w:rsidP="00773BC9">
            <w:pPr>
              <w:rPr>
                <w:rFonts w:ascii="GHEA Grapalat" w:hAnsi="GHEA Grapalat"/>
                <w:i/>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i/>
              </w:rPr>
              <w:t xml:space="preserve">&lt;&lt;Средняя школа </w:t>
            </w:r>
            <w:proofErr w:type="spellStart"/>
            <w:r>
              <w:rPr>
                <w:rFonts w:ascii="GHEA Grapalat" w:hAnsi="GHEA Grapalat"/>
                <w:i/>
              </w:rPr>
              <w:t>Ховтамедж</w:t>
            </w:r>
            <w:proofErr w:type="spellEnd"/>
            <w:r>
              <w:rPr>
                <w:rFonts w:ascii="GHEA Grapalat" w:hAnsi="GHEA Grapalat"/>
                <w:i/>
              </w:rPr>
              <w:t>&gt;&gt; ГНКО</w:t>
            </w:r>
          </w:p>
          <w:p w:rsidR="00773BC9" w:rsidRPr="00B138F3" w:rsidRDefault="00773BC9" w:rsidP="00773BC9">
            <w:pPr>
              <w:widowControl w:val="0"/>
              <w:tabs>
                <w:tab w:val="left" w:pos="855"/>
              </w:tabs>
              <w:spacing w:after="160"/>
              <w:ind w:left="360"/>
              <w:rPr>
                <w:rFonts w:ascii="GHEA Grapalat" w:hAnsi="GHEA Grapalat"/>
              </w:rPr>
            </w:pPr>
          </w:p>
        </w:tc>
      </w:tr>
      <w:tr w:rsidR="00773BC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Pr="00B138F3" w:rsidRDefault="00773BC9" w:rsidP="00773BC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73BC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Default="00773BC9" w:rsidP="00773BC9">
            <w:pPr>
              <w:rPr>
                <w:rFonts w:ascii="Sylfaen" w:hAnsi="Sylfaen" w:cs="Arial"/>
                <w:sz w:val="20"/>
                <w:szCs w:val="20"/>
                <w:lang w:val="hy-AM"/>
              </w:rPr>
            </w:pPr>
            <w:r w:rsidRPr="00B138F3">
              <w:rPr>
                <w:rFonts w:ascii="GHEA Grapalat" w:hAnsi="GHEA Grapalat"/>
              </w:rPr>
              <w:t>11.</w:t>
            </w:r>
            <w:r w:rsidRPr="00B138F3">
              <w:rPr>
                <w:rFonts w:ascii="GHEA Grapalat" w:hAnsi="GHEA Grapalat"/>
              </w:rPr>
              <w:tab/>
              <w:t>УНН бенефициара:</w:t>
            </w:r>
            <w:r w:rsidRPr="004F363F">
              <w:rPr>
                <w:rFonts w:asciiTheme="minorHAnsi" w:hAnsiTheme="minorHAnsi" w:cs="Arial"/>
                <w:sz w:val="20"/>
                <w:szCs w:val="20"/>
                <w:lang w:val="hy-AM"/>
              </w:rPr>
              <w:t>04720484</w:t>
            </w:r>
          </w:p>
          <w:p w:rsidR="00773BC9" w:rsidRPr="00B138F3" w:rsidRDefault="00773BC9" w:rsidP="00773BC9">
            <w:pPr>
              <w:widowControl w:val="0"/>
              <w:tabs>
                <w:tab w:val="left" w:pos="855"/>
              </w:tabs>
              <w:spacing w:after="160"/>
              <w:ind w:left="360"/>
              <w:rPr>
                <w:rFonts w:ascii="GHEA Grapalat" w:hAnsi="GHEA Grapalat"/>
              </w:rPr>
            </w:pPr>
          </w:p>
        </w:tc>
      </w:tr>
      <w:tr w:rsidR="00773BC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Pr="00B138F3" w:rsidRDefault="00773BC9" w:rsidP="00773BC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773BC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73BC9" w:rsidRPr="00B138F3" w:rsidRDefault="00773BC9" w:rsidP="00773BC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4F363F">
              <w:rPr>
                <w:rFonts w:asciiTheme="minorHAnsi" w:hAnsiTheme="minorHAnsi" w:cs="Arial"/>
                <w:sz w:val="20"/>
                <w:szCs w:val="20"/>
                <w:lang w:val="hy-AM"/>
              </w:rPr>
              <w:t>900328000105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 xml:space="preserve">заключаемым </w:t>
      </w:r>
      <w:proofErr w:type="gramStart"/>
      <w:r w:rsidRPr="00C858FA">
        <w:rPr>
          <w:rFonts w:ascii="GHEA Grapalat" w:eastAsiaTheme="minorHAnsi" w:hAnsi="GHEA Grapalat" w:cstheme="minorBidi"/>
        </w:rPr>
        <w:t>между</w:t>
      </w:r>
      <w:proofErr w:type="gramEnd"/>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w:t>
      </w:r>
      <w:proofErr w:type="gramStart"/>
      <w:r w:rsidRPr="00616AAA">
        <w:rPr>
          <w:rFonts w:ascii="GHEA Grapalat" w:eastAsiaTheme="minorHAnsi" w:hAnsi="GHEA Grapalat" w:cstheme="minorBidi"/>
        </w:rPr>
        <w:t>выдающее</w:t>
      </w:r>
      <w:proofErr w:type="gramEnd"/>
      <w:r w:rsidRPr="00616AAA">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 xml:space="preserve">номер </w:t>
      </w:r>
      <w:proofErr w:type="gramStart"/>
      <w:r w:rsidR="00131F0B" w:rsidRPr="00200997">
        <w:rPr>
          <w:rFonts w:ascii="GHEA Grapalat" w:eastAsiaTheme="minorHAnsi" w:hAnsi="GHEA Grapalat" w:cstheme="minorBidi"/>
          <w:sz w:val="18"/>
          <w:szCs w:val="18"/>
        </w:rPr>
        <w:t>заключаемого</w:t>
      </w:r>
      <w:proofErr w:type="gramEnd"/>
      <w:r w:rsidR="00131F0B" w:rsidRPr="00200997">
        <w:rPr>
          <w:rFonts w:ascii="GHEA Grapalat" w:eastAsiaTheme="minorHAnsi" w:hAnsi="GHEA Grapalat" w:cstheme="minorBidi"/>
          <w:sz w:val="18"/>
          <w:szCs w:val="18"/>
        </w:rPr>
        <w:t xml:space="preserve"> </w:t>
      </w:r>
      <w:proofErr w:type="spellStart"/>
      <w:r w:rsidR="00131F0B" w:rsidRPr="00200997">
        <w:rPr>
          <w:rFonts w:ascii="GHEA Grapalat" w:eastAsiaTheme="minorHAnsi" w:hAnsi="GHEA Grapalat" w:cstheme="minorBidi"/>
          <w:sz w:val="18"/>
          <w:szCs w:val="18"/>
        </w:rPr>
        <w:t>договара</w:t>
      </w:r>
      <w:proofErr w:type="spellEnd"/>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proofErr w:type="gramStart"/>
      <w:r w:rsidR="00131F0B" w:rsidRPr="00200997">
        <w:rPr>
          <w:rFonts w:ascii="GHEA Grapalat" w:eastAsiaTheme="minorHAnsi" w:hAnsi="GHEA Grapalat" w:cstheme="minorBidi"/>
        </w:rPr>
        <w:t>дня</w:t>
      </w:r>
      <w:proofErr w:type="gramEnd"/>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w:t>
      </w:r>
      <w:proofErr w:type="spellStart"/>
      <w:r w:rsidRPr="00200997">
        <w:rPr>
          <w:rFonts w:ascii="GHEA Grapalat" w:eastAsiaTheme="minorHAnsi" w:hAnsi="GHEA Grapalat" w:cstheme="minorBidi"/>
          <w:sz w:val="16"/>
          <w:szCs w:val="16"/>
        </w:rPr>
        <w:t>оказнаия</w:t>
      </w:r>
      <w:proofErr w:type="spellEnd"/>
      <w:r w:rsidRPr="00200997">
        <w:rPr>
          <w:rFonts w:ascii="GHEA Grapalat" w:eastAsiaTheme="minorHAnsi" w:hAnsi="GHEA Grapalat" w:cstheme="minorBidi"/>
          <w:sz w:val="16"/>
          <w:szCs w:val="16"/>
        </w:rPr>
        <w:t xml:space="preserve"> услуг</w:t>
      </w:r>
      <w:r w:rsidRPr="00200997">
        <w:rPr>
          <w:rFonts w:ascii="GHEA Grapalat" w:hAnsi="GHEA Grapalat"/>
          <w:sz w:val="16"/>
          <w:szCs w:val="16"/>
        </w:rPr>
        <w:t>, предусмотренный заключаемым договором</w:t>
      </w:r>
    </w:p>
    <w:p w:rsidR="00131F0B" w:rsidRPr="00200997" w:rsidRDefault="00131F0B" w:rsidP="00131F0B">
      <w:pPr>
        <w:pStyle w:val="af4"/>
        <w:shd w:val="clear" w:color="auto" w:fill="FFFFFF"/>
        <w:contextualSpacing/>
        <w:jc w:val="center"/>
        <w:rPr>
          <w:rFonts w:eastAsiaTheme="minorHAnsi" w:cstheme="minorBidi"/>
        </w:rPr>
      </w:pPr>
    </w:p>
    <w:p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131F0B" w:rsidRPr="00200997" w:rsidRDefault="00131F0B" w:rsidP="00131F0B">
      <w:pPr>
        <w:pStyle w:val="af4"/>
        <w:shd w:val="clear" w:color="auto" w:fill="FFFFFF"/>
        <w:contextualSpacing/>
        <w:jc w:val="both"/>
        <w:rPr>
          <w:rFonts w:ascii="GHEA Grapalat" w:eastAsiaTheme="minorHAnsi" w:hAnsi="GHEA Grapalat" w:cstheme="minorBidi"/>
        </w:rPr>
      </w:pPr>
      <w:proofErr w:type="gramStart"/>
      <w:r w:rsidRPr="00200997">
        <w:rPr>
          <w:rFonts w:ascii="GHEA Grapalat" w:eastAsiaTheme="minorHAnsi" w:hAnsi="GHEA Grapalat" w:cstheme="minorBidi"/>
        </w:rPr>
        <w:t>указанный</w:t>
      </w:r>
      <w:proofErr w:type="gramEnd"/>
      <w:r w:rsidRPr="00200997">
        <w:rPr>
          <w:rFonts w:ascii="GHEA Grapalat" w:eastAsiaTheme="minorHAnsi" w:hAnsi="GHEA Grapalat" w:cstheme="minorBidi"/>
        </w:rPr>
        <w:t xml:space="preserve"> в приглашении к процедуре </w:t>
      </w:r>
      <w:proofErr w:type="spellStart"/>
      <w:r w:rsidRPr="00200997">
        <w:rPr>
          <w:rFonts w:ascii="GHEA Grapalat" w:eastAsiaTheme="minorHAnsi" w:hAnsi="GHEA Grapalat" w:cstheme="minorBidi"/>
        </w:rPr>
        <w:t>закупкок</w:t>
      </w:r>
      <w:proofErr w:type="spellEnd"/>
      <w:r w:rsidRPr="00200997">
        <w:rPr>
          <w:rFonts w:ascii="GHEA Grapalat" w:eastAsiaTheme="minorHAnsi" w:hAnsi="GHEA Grapalat" w:cstheme="minorBidi"/>
        </w:rPr>
        <w:t>, организованной с целью заключения договора упомянутого в пункте 1 настоящей гарантии.</w:t>
      </w:r>
    </w:p>
    <w:p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 xml:space="preserve">номер </w:t>
      </w:r>
      <w:proofErr w:type="gramStart"/>
      <w:r w:rsidRPr="00616AAA">
        <w:rPr>
          <w:rFonts w:ascii="GHEA Grapalat" w:eastAsiaTheme="minorHAnsi" w:hAnsi="GHEA Grapalat" w:cstheme="minorBidi"/>
          <w:sz w:val="18"/>
          <w:szCs w:val="18"/>
        </w:rPr>
        <w:t>заключаемого</w:t>
      </w:r>
      <w:proofErr w:type="gramEnd"/>
      <w:r w:rsidRPr="00616AAA">
        <w:rPr>
          <w:rFonts w:ascii="GHEA Grapalat" w:eastAsiaTheme="minorHAnsi" w:hAnsi="GHEA Grapalat" w:cstheme="minorBidi"/>
          <w:sz w:val="18"/>
          <w:szCs w:val="18"/>
        </w:rPr>
        <w:t xml:space="preserve"> </w:t>
      </w:r>
      <w:proofErr w:type="spellStart"/>
      <w:r w:rsidRPr="00616AAA">
        <w:rPr>
          <w:rFonts w:ascii="GHEA Grapalat" w:eastAsiaTheme="minorHAnsi" w:hAnsi="GHEA Grapalat" w:cstheme="minorBidi"/>
          <w:sz w:val="18"/>
          <w:szCs w:val="18"/>
        </w:rPr>
        <w:t>договара</w:t>
      </w:r>
      <w:proofErr w:type="spellEnd"/>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616AAA">
        <w:rPr>
          <w:rFonts w:ascii="GHEA Grapalat" w:eastAsiaTheme="minorHAnsi" w:hAnsi="GHEA Grapalat" w:cstheme="minorBidi"/>
        </w:rPr>
        <w:t>бюллетене</w:t>
      </w:r>
      <w:proofErr w:type="gramEnd"/>
      <w:r w:rsidRPr="00616AAA">
        <w:rPr>
          <w:rFonts w:ascii="GHEA Grapalat" w:eastAsiaTheme="minorHAnsi" w:hAnsi="GHEA Grapalat" w:cstheme="minorBidi"/>
        </w:rPr>
        <w:t xml:space="preserve"> действующем по адресу </w:t>
      </w:r>
      <w:hyperlink r:id="rId12"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773BC9" w:rsidRPr="009052A4" w:rsidRDefault="00773BC9" w:rsidP="00773BC9">
      <w:pPr>
        <w:pStyle w:val="a3"/>
        <w:widowControl w:val="0"/>
        <w:spacing w:after="160" w:line="240" w:lineRule="auto"/>
        <w:ind w:firstLine="0"/>
        <w:jc w:val="right"/>
        <w:rPr>
          <w:rFonts w:ascii="GHEA Grapalat" w:hAnsi="GHEA Grapalat"/>
          <w:i w:val="0"/>
          <w:sz w:val="24"/>
          <w:szCs w:val="24"/>
        </w:rPr>
      </w:pPr>
      <w:r w:rsidRPr="009052A4">
        <w:rPr>
          <w:rFonts w:ascii="GHEA Grapalat" w:hAnsi="GHEA Grapalat"/>
        </w:rPr>
        <w:t xml:space="preserve">Решением Оценочной комиссии </w:t>
      </w:r>
      <w:r w:rsidRPr="009052A4">
        <w:rPr>
          <w:rFonts w:ascii="GHEA Grapalat" w:hAnsi="GHEA Grapalat"/>
          <w:i w:val="0"/>
        </w:rPr>
        <w:t>запрос котировок</w:t>
      </w:r>
      <w:r w:rsidRPr="009052A4">
        <w:rPr>
          <w:rFonts w:ascii="GHEA Grapalat" w:hAnsi="GHEA Grapalat" w:cs="Sylfaen"/>
          <w:i w:val="0"/>
        </w:rPr>
        <w:br/>
      </w:r>
      <w:r w:rsidRPr="009052A4">
        <w:rPr>
          <w:rFonts w:ascii="GHEA Grapalat" w:hAnsi="GHEA Grapalat"/>
          <w:i w:val="0"/>
        </w:rPr>
        <w:t xml:space="preserve">под кодом </w:t>
      </w:r>
      <w:r w:rsidRPr="009052A4">
        <w:rPr>
          <w:rFonts w:ascii="GHEA Grapalat" w:hAnsi="GHEA Grapalat"/>
          <w:i w:val="0"/>
          <w:sz w:val="24"/>
          <w:szCs w:val="24"/>
        </w:rPr>
        <w:t xml:space="preserve">ХСШ- </w:t>
      </w:r>
      <w:proofErr w:type="spellStart"/>
      <w:r w:rsidRPr="009052A4">
        <w:rPr>
          <w:rFonts w:ascii="GHEA Grapalat" w:hAnsi="GHEA Grapalat"/>
          <w:b/>
          <w:i w:val="0"/>
        </w:rPr>
        <w:t>GHTsDzB</w:t>
      </w:r>
      <w:proofErr w:type="spellEnd"/>
      <w:r w:rsidRPr="009052A4">
        <w:rPr>
          <w:rFonts w:ascii="GHEA Grapalat" w:hAnsi="GHEA Grapalat"/>
          <w:i w:val="0"/>
          <w:sz w:val="24"/>
          <w:szCs w:val="24"/>
        </w:rPr>
        <w:t xml:space="preserve"> -2026/01</w:t>
      </w:r>
    </w:p>
    <w:p w:rsidR="00773BC9" w:rsidRDefault="00773BC9" w:rsidP="00773BC9">
      <w:pPr>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Pr>
          <w:rFonts w:ascii="GHEA Grapalat" w:hAnsi="GHEA Grapalat"/>
          <w:i/>
        </w:rPr>
        <w:t xml:space="preserve"> 17 Декабря </w:t>
      </w:r>
      <w:r w:rsidRPr="009044F1">
        <w:rPr>
          <w:rFonts w:ascii="GHEA Grapalat" w:hAnsi="GHEA Grapalat"/>
          <w:i/>
        </w:rPr>
        <w:t>20</w:t>
      </w:r>
      <w:r>
        <w:rPr>
          <w:rFonts w:ascii="GHEA Grapalat" w:hAnsi="GHEA Grapalat"/>
          <w:i/>
        </w:rPr>
        <w:t>25</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proofErr w:type="gramStart"/>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proofErr w:type="gramStart"/>
      <w:r w:rsidRPr="00675CA2">
        <w:rPr>
          <w:rFonts w:ascii="GHEA Grapalat" w:hAnsi="GHEA Grapalat"/>
        </w:rPr>
        <w:t>б</w:t>
      </w:r>
      <w:proofErr w:type="gramEnd"/>
      <w:r w:rsidRPr="00675CA2">
        <w:rPr>
          <w:rFonts w:ascii="GHEA Grapalat" w:hAnsi="GHEA Grapalat"/>
        </w:rPr>
        <w:t xml:space="preserve">.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6"/>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w:t>
      </w:r>
      <w:r>
        <w:rPr>
          <w:rFonts w:ascii="GHEA Grapalat" w:hAnsi="GHEA Grapalat"/>
        </w:rPr>
        <w:lastRenderedPageBreak/>
        <w:t xml:space="preserve">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17"/>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proofErr w:type="gramStart"/>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proofErr w:type="gramEnd"/>
      <w:r w:rsidRPr="00844C3A">
        <w:rPr>
          <w:rFonts w:ascii="GHEA Grapalat" w:hAnsi="GHEA Grapalat"/>
        </w:rPr>
        <w:t>драмов</w:t>
      </w:r>
      <w:proofErr w:type="spellEnd"/>
      <w:r w:rsidRPr="00844C3A">
        <w:rPr>
          <w:rFonts w:ascii="GHEA Grapalat" w:hAnsi="GHEA Grapalat"/>
        </w:rPr>
        <w:t xml:space="preserve"> </w:t>
      </w:r>
      <w:r w:rsidRPr="00844C3A">
        <w:rPr>
          <w:rFonts w:ascii="GHEA Grapalat" w:hAnsi="GHEA Grapalat"/>
        </w:rPr>
        <w:lastRenderedPageBreak/>
        <w:t xml:space="preserve">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18"/>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w:t>
      </w:r>
      <w:proofErr w:type="gramStart"/>
      <w:r>
        <w:rPr>
          <w:rFonts w:ascii="GHEA Grapalat" w:hAnsi="GHEA Grapalat"/>
          <w:sz w:val="24"/>
          <w:szCs w:val="24"/>
        </w:rPr>
        <w:t xml:space="preserve"> </w:t>
      </w:r>
      <w:r w:rsidR="003B2F27">
        <w:rPr>
          <w:rFonts w:ascii="GHEA Grapalat" w:hAnsi="GHEA Grapalat"/>
          <w:sz w:val="24"/>
          <w:szCs w:val="24"/>
        </w:rPr>
        <w:t>В</w:t>
      </w:r>
      <w:proofErr w:type="gramEnd"/>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 xml:space="preserve">-сумма,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19"/>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 xml:space="preserve">ороны несут ответственность в порядке, установленном </w:t>
      </w:r>
      <w:r w:rsidRPr="00AD29CE">
        <w:rPr>
          <w:rFonts w:ascii="GHEA Grapalat" w:hAnsi="GHEA Grapalat"/>
        </w:rPr>
        <w:lastRenderedPageBreak/>
        <w:t>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1"/>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w:t>
      </w:r>
      <w:r w:rsidRPr="00844C3A">
        <w:rPr>
          <w:rFonts w:ascii="GHEA Grapalat" w:hAnsi="GHEA Grapalat"/>
          <w:spacing w:val="-4"/>
        </w:rPr>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22"/>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w:t>
      </w:r>
      <w:r w:rsidRPr="00AD29CE">
        <w:rPr>
          <w:rFonts w:ascii="GHEA Grapalat" w:hAnsi="GHEA Grapalat"/>
        </w:rPr>
        <w:lastRenderedPageBreak/>
        <w:t>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3"/>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w:t>
      </w:r>
      <w:r w:rsidRPr="00AD29CE">
        <w:rPr>
          <w:rFonts w:ascii="GHEA Grapalat" w:hAnsi="GHEA Grapalat"/>
        </w:rPr>
        <w:lastRenderedPageBreak/>
        <w:t>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этом</w:t>
      </w:r>
      <w:proofErr w:type="gramStart"/>
      <w:r w:rsidR="001802E6" w:rsidRPr="00B43171">
        <w:rPr>
          <w:rStyle w:val="ezkurwreuab5ozgtqnkl"/>
          <w:rFonts w:ascii="GHEA Grapalat" w:hAnsi="GHEA Grapalat"/>
        </w:rPr>
        <w:t>,</w:t>
      </w:r>
      <w:proofErr w:type="gramEnd"/>
      <w:r w:rsidR="001802E6"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w:t>
      </w:r>
      <w:r w:rsidRPr="00842146">
        <w:rPr>
          <w:rFonts w:ascii="GHEA Grapalat" w:hAnsi="GHEA Grapalat"/>
        </w:rPr>
        <w:lastRenderedPageBreak/>
        <w:t xml:space="preserve">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proofErr w:type="gramStart"/>
      <w:r>
        <w:rPr>
          <w:rFonts w:ascii="GHEA Grapalat" w:hAnsi="GHEA Grapalat"/>
          <w:vertAlign w:val="superscript"/>
        </w:rPr>
        <w:t xml:space="preserve"> </w:t>
      </w:r>
      <w:r w:rsidRPr="00A915F5">
        <w:rPr>
          <w:rStyle w:val="ezkurwreuab5ozgtqnkl"/>
          <w:i/>
          <w:sz w:val="20"/>
          <w:szCs w:val="20"/>
        </w:rPr>
        <w:t>Е</w:t>
      </w:r>
      <w:proofErr w:type="gramEnd"/>
      <w:r w:rsidRPr="00A915F5">
        <w:rPr>
          <w:rStyle w:val="ezkurwreuab5ozgtqnkl"/>
          <w:i/>
          <w:sz w:val="20"/>
          <w:szCs w:val="20"/>
        </w:rPr>
        <w:t>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003B2F27" w:rsidRPr="00842146">
        <w:rPr>
          <w:rFonts w:ascii="GHEA Grapalat" w:hAnsi="GHEA Grapalat"/>
        </w:rPr>
        <w:t>договора</w:t>
      </w:r>
      <w:proofErr w:type="gramEnd"/>
      <w:r w:rsidR="003B2F27" w:rsidRPr="00842146">
        <w:rPr>
          <w:rFonts w:ascii="GHEA Grapalat" w:hAnsi="GHEA Grapalat"/>
        </w:rPr>
        <w:t xml:space="preserve">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4"/>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146"/>
        <w:gridCol w:w="1592"/>
        <w:gridCol w:w="1272"/>
        <w:gridCol w:w="1467"/>
        <w:gridCol w:w="891"/>
        <w:gridCol w:w="858"/>
        <w:gridCol w:w="935"/>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9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5B7138">
            <w:pPr>
              <w:widowControl w:val="0"/>
              <w:spacing w:after="120"/>
              <w:jc w:val="center"/>
              <w:rPr>
                <w:rFonts w:ascii="GHEA Grapalat" w:hAnsi="GHEA Grapalat"/>
                <w:sz w:val="20"/>
              </w:rPr>
            </w:pPr>
          </w:p>
        </w:tc>
        <w:tc>
          <w:tcPr>
            <w:tcW w:w="2146" w:type="dxa"/>
            <w:vMerge/>
            <w:vAlign w:val="center"/>
          </w:tcPr>
          <w:p w:rsidR="003B2F27" w:rsidRPr="00E40AC8" w:rsidRDefault="003B2F27" w:rsidP="005B7138">
            <w:pPr>
              <w:widowControl w:val="0"/>
              <w:spacing w:after="120"/>
              <w:jc w:val="center"/>
              <w:rPr>
                <w:rFonts w:ascii="GHEA Grapalat" w:hAnsi="GHEA Grapalat"/>
                <w:sz w:val="20"/>
              </w:rPr>
            </w:pPr>
          </w:p>
        </w:tc>
        <w:tc>
          <w:tcPr>
            <w:tcW w:w="1592" w:type="dxa"/>
            <w:vMerge/>
            <w:vAlign w:val="center"/>
          </w:tcPr>
          <w:p w:rsidR="003B2F27" w:rsidRPr="00E40AC8" w:rsidRDefault="003B2F27" w:rsidP="005B7138">
            <w:pPr>
              <w:widowControl w:val="0"/>
              <w:spacing w:after="120"/>
              <w:jc w:val="center"/>
              <w:rPr>
                <w:rFonts w:ascii="GHEA Grapalat" w:hAnsi="GHEA Grapalat"/>
                <w:sz w:val="20"/>
              </w:rPr>
            </w:pPr>
          </w:p>
        </w:tc>
        <w:tc>
          <w:tcPr>
            <w:tcW w:w="1272" w:type="dxa"/>
            <w:vMerge/>
            <w:vAlign w:val="center"/>
          </w:tcPr>
          <w:p w:rsidR="003B2F27" w:rsidRPr="00E40AC8" w:rsidRDefault="003B2F27" w:rsidP="005B7138">
            <w:pPr>
              <w:widowControl w:val="0"/>
              <w:spacing w:after="120"/>
              <w:jc w:val="center"/>
              <w:rPr>
                <w:rFonts w:ascii="GHEA Grapalat" w:hAnsi="GHEA Grapalat"/>
                <w:sz w:val="20"/>
              </w:rPr>
            </w:pPr>
          </w:p>
        </w:tc>
        <w:tc>
          <w:tcPr>
            <w:tcW w:w="1467" w:type="dxa"/>
            <w:vMerge/>
            <w:vAlign w:val="center"/>
          </w:tcPr>
          <w:p w:rsidR="003B2F27" w:rsidRPr="00E40AC8" w:rsidRDefault="003B2F27" w:rsidP="005B7138">
            <w:pPr>
              <w:widowControl w:val="0"/>
              <w:spacing w:after="120"/>
              <w:jc w:val="center"/>
              <w:rPr>
                <w:rFonts w:ascii="GHEA Grapalat" w:hAnsi="GHEA Grapalat"/>
                <w:sz w:val="20"/>
              </w:rPr>
            </w:pPr>
          </w:p>
        </w:tc>
        <w:tc>
          <w:tcPr>
            <w:tcW w:w="891"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5"/>
              <w:t>**</w:t>
            </w:r>
          </w:p>
        </w:tc>
      </w:tr>
      <w:tr w:rsidR="003B2F27" w:rsidRPr="00E40AC8" w:rsidTr="005B7138">
        <w:trPr>
          <w:trHeight w:val="277"/>
          <w:jc w:val="center"/>
        </w:trPr>
        <w:tc>
          <w:tcPr>
            <w:tcW w:w="2036" w:type="dxa"/>
          </w:tcPr>
          <w:p w:rsidR="003B2F27" w:rsidRPr="00E40AC8" w:rsidRDefault="003B2F27" w:rsidP="005B7138">
            <w:pPr>
              <w:widowControl w:val="0"/>
              <w:spacing w:after="120"/>
              <w:jc w:val="center"/>
              <w:rPr>
                <w:rFonts w:ascii="GHEA Grapalat" w:hAnsi="GHEA Grapalat"/>
                <w:sz w:val="20"/>
              </w:rPr>
            </w:pPr>
          </w:p>
        </w:tc>
        <w:tc>
          <w:tcPr>
            <w:tcW w:w="2146" w:type="dxa"/>
          </w:tcPr>
          <w:p w:rsidR="003B2F27" w:rsidRPr="00E40AC8" w:rsidRDefault="003B2F27" w:rsidP="005B7138">
            <w:pPr>
              <w:widowControl w:val="0"/>
              <w:spacing w:after="120"/>
              <w:jc w:val="center"/>
              <w:rPr>
                <w:rFonts w:ascii="GHEA Grapalat" w:hAnsi="GHEA Grapalat"/>
                <w:sz w:val="20"/>
              </w:rPr>
            </w:pPr>
          </w:p>
        </w:tc>
        <w:tc>
          <w:tcPr>
            <w:tcW w:w="1592" w:type="dxa"/>
          </w:tcPr>
          <w:p w:rsidR="003B2F27" w:rsidRPr="00E40AC8" w:rsidRDefault="003B2F27" w:rsidP="005B7138">
            <w:pPr>
              <w:widowControl w:val="0"/>
              <w:spacing w:after="120"/>
              <w:jc w:val="center"/>
              <w:rPr>
                <w:rFonts w:ascii="GHEA Grapalat" w:hAnsi="GHEA Grapalat"/>
                <w:sz w:val="20"/>
              </w:rPr>
            </w:pPr>
          </w:p>
        </w:tc>
        <w:tc>
          <w:tcPr>
            <w:tcW w:w="1272" w:type="dxa"/>
          </w:tcPr>
          <w:p w:rsidR="003B2F27" w:rsidRPr="00E40AC8" w:rsidRDefault="003B2F27" w:rsidP="005B7138">
            <w:pPr>
              <w:widowControl w:val="0"/>
              <w:spacing w:after="120"/>
              <w:jc w:val="center"/>
              <w:rPr>
                <w:rFonts w:ascii="GHEA Grapalat" w:hAnsi="GHEA Grapalat"/>
                <w:sz w:val="20"/>
              </w:rPr>
            </w:pPr>
          </w:p>
        </w:tc>
        <w:tc>
          <w:tcPr>
            <w:tcW w:w="1467" w:type="dxa"/>
          </w:tcPr>
          <w:p w:rsidR="003B2F27" w:rsidRPr="00E40AC8" w:rsidRDefault="003B2F27" w:rsidP="005B7138">
            <w:pPr>
              <w:widowControl w:val="0"/>
              <w:spacing w:after="120"/>
              <w:jc w:val="center"/>
              <w:rPr>
                <w:rFonts w:ascii="GHEA Grapalat" w:hAnsi="GHEA Grapalat"/>
                <w:sz w:val="20"/>
              </w:rPr>
            </w:pPr>
          </w:p>
        </w:tc>
        <w:tc>
          <w:tcPr>
            <w:tcW w:w="891" w:type="dxa"/>
          </w:tcPr>
          <w:p w:rsidR="003B2F27" w:rsidRPr="00E40AC8" w:rsidRDefault="003B2F27" w:rsidP="005B7138">
            <w:pPr>
              <w:widowControl w:val="0"/>
              <w:spacing w:after="120"/>
              <w:jc w:val="center"/>
              <w:rPr>
                <w:rFonts w:ascii="GHEA Grapalat" w:hAnsi="GHEA Grapalat"/>
                <w:sz w:val="20"/>
              </w:rPr>
            </w:pPr>
          </w:p>
        </w:tc>
        <w:tc>
          <w:tcPr>
            <w:tcW w:w="858" w:type="dxa"/>
          </w:tcPr>
          <w:p w:rsidR="003B2F27" w:rsidRPr="00E40AC8" w:rsidRDefault="003B2F27" w:rsidP="005B7138">
            <w:pPr>
              <w:widowControl w:val="0"/>
              <w:spacing w:after="120"/>
              <w:jc w:val="center"/>
              <w:rPr>
                <w:rFonts w:ascii="GHEA Grapalat" w:hAnsi="GHEA Grapalat"/>
                <w:sz w:val="20"/>
              </w:rPr>
            </w:pPr>
          </w:p>
        </w:tc>
        <w:tc>
          <w:tcPr>
            <w:tcW w:w="935" w:type="dxa"/>
          </w:tcPr>
          <w:p w:rsidR="003B2F27" w:rsidRPr="00E40AC8" w:rsidRDefault="003B2F27" w:rsidP="005B7138">
            <w:pPr>
              <w:widowControl w:val="0"/>
              <w:spacing w:after="120"/>
              <w:jc w:val="center"/>
              <w:rPr>
                <w:rFonts w:ascii="GHEA Grapalat" w:hAnsi="GHEA Grapalat"/>
                <w:sz w:val="20"/>
              </w:rPr>
            </w:pPr>
          </w:p>
        </w:tc>
      </w:tr>
      <w:tr w:rsidR="003B2F27" w:rsidRPr="00E40AC8" w:rsidTr="005B7138">
        <w:trPr>
          <w:trHeight w:val="439"/>
          <w:jc w:val="center"/>
        </w:trPr>
        <w:tc>
          <w:tcPr>
            <w:tcW w:w="2036" w:type="dxa"/>
          </w:tcPr>
          <w:p w:rsidR="003B2F27" w:rsidRPr="00E40AC8" w:rsidRDefault="003B2F27" w:rsidP="005B7138">
            <w:pPr>
              <w:widowControl w:val="0"/>
              <w:spacing w:after="120"/>
              <w:jc w:val="center"/>
              <w:rPr>
                <w:rFonts w:ascii="GHEA Grapalat" w:hAnsi="GHEA Grapalat"/>
                <w:sz w:val="20"/>
              </w:rPr>
            </w:pPr>
          </w:p>
        </w:tc>
        <w:tc>
          <w:tcPr>
            <w:tcW w:w="2146" w:type="dxa"/>
          </w:tcPr>
          <w:p w:rsidR="003B2F27" w:rsidRPr="00E40AC8" w:rsidRDefault="003B2F27" w:rsidP="005B7138">
            <w:pPr>
              <w:widowControl w:val="0"/>
              <w:spacing w:after="120"/>
              <w:jc w:val="center"/>
              <w:rPr>
                <w:rFonts w:ascii="GHEA Grapalat" w:hAnsi="GHEA Grapalat"/>
                <w:sz w:val="20"/>
              </w:rPr>
            </w:pPr>
          </w:p>
        </w:tc>
        <w:tc>
          <w:tcPr>
            <w:tcW w:w="1592" w:type="dxa"/>
          </w:tcPr>
          <w:p w:rsidR="003B2F27" w:rsidRPr="00E40AC8" w:rsidRDefault="003B2F27" w:rsidP="005B7138">
            <w:pPr>
              <w:widowControl w:val="0"/>
              <w:spacing w:after="120"/>
              <w:jc w:val="center"/>
              <w:rPr>
                <w:rFonts w:ascii="GHEA Grapalat" w:hAnsi="GHEA Grapalat"/>
                <w:sz w:val="20"/>
              </w:rPr>
            </w:pPr>
          </w:p>
        </w:tc>
        <w:tc>
          <w:tcPr>
            <w:tcW w:w="1272" w:type="dxa"/>
          </w:tcPr>
          <w:p w:rsidR="003B2F27" w:rsidRPr="00E40AC8" w:rsidRDefault="003B2F27" w:rsidP="005B7138">
            <w:pPr>
              <w:widowControl w:val="0"/>
              <w:spacing w:after="120"/>
              <w:jc w:val="center"/>
              <w:rPr>
                <w:rFonts w:ascii="GHEA Grapalat" w:hAnsi="GHEA Grapalat"/>
                <w:sz w:val="20"/>
              </w:rPr>
            </w:pPr>
          </w:p>
        </w:tc>
        <w:tc>
          <w:tcPr>
            <w:tcW w:w="1467" w:type="dxa"/>
          </w:tcPr>
          <w:p w:rsidR="003B2F27" w:rsidRPr="00E40AC8" w:rsidRDefault="003B2F27" w:rsidP="005B7138">
            <w:pPr>
              <w:widowControl w:val="0"/>
              <w:spacing w:after="120"/>
              <w:jc w:val="center"/>
              <w:rPr>
                <w:rFonts w:ascii="GHEA Grapalat" w:hAnsi="GHEA Grapalat"/>
                <w:sz w:val="20"/>
              </w:rPr>
            </w:pPr>
          </w:p>
        </w:tc>
        <w:tc>
          <w:tcPr>
            <w:tcW w:w="891" w:type="dxa"/>
          </w:tcPr>
          <w:p w:rsidR="003B2F27" w:rsidRPr="00E40AC8" w:rsidRDefault="003B2F27" w:rsidP="005B7138">
            <w:pPr>
              <w:widowControl w:val="0"/>
              <w:spacing w:after="120"/>
              <w:jc w:val="center"/>
              <w:rPr>
                <w:rFonts w:ascii="GHEA Grapalat" w:hAnsi="GHEA Grapalat"/>
                <w:sz w:val="20"/>
              </w:rPr>
            </w:pPr>
          </w:p>
        </w:tc>
        <w:tc>
          <w:tcPr>
            <w:tcW w:w="858" w:type="dxa"/>
          </w:tcPr>
          <w:p w:rsidR="003B2F27" w:rsidRPr="00E40AC8" w:rsidRDefault="003B2F27" w:rsidP="005B7138">
            <w:pPr>
              <w:widowControl w:val="0"/>
              <w:spacing w:after="120"/>
              <w:jc w:val="center"/>
              <w:rPr>
                <w:rFonts w:ascii="GHEA Grapalat" w:hAnsi="GHEA Grapalat"/>
                <w:sz w:val="20"/>
              </w:rPr>
            </w:pPr>
          </w:p>
        </w:tc>
        <w:tc>
          <w:tcPr>
            <w:tcW w:w="935"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6"/>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27"/>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3"/>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2"/>
        <w:gridCol w:w="14"/>
        <w:gridCol w:w="4934"/>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w:t>
            </w:r>
            <w:r w:rsidRPr="00CA2754">
              <w:rPr>
                <w:rFonts w:ascii="GHEA Grapalat" w:hAnsi="GHEA Grapalat"/>
                <w:sz w:val="20"/>
              </w:rPr>
              <w:lastRenderedPageBreak/>
              <w:t>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 xml:space="preserve">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3"/>
        <w:gridCol w:w="485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lastRenderedPageBreak/>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E6F" w:rsidRDefault="008A4E6F">
      <w:r>
        <w:separator/>
      </w:r>
    </w:p>
  </w:endnote>
  <w:endnote w:type="continuationSeparator" w:id="0">
    <w:p w:rsidR="008A4E6F" w:rsidRDefault="008A4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950196"/>
      <w:docPartObj>
        <w:docPartGallery w:val="Page Numbers (Bottom of Page)"/>
        <w:docPartUnique/>
      </w:docPartObj>
    </w:sdtPr>
    <w:sdtEndPr>
      <w:rPr>
        <w:rFonts w:ascii="GHEA Grapalat" w:hAnsi="GHEA Grapalat"/>
        <w:sz w:val="24"/>
        <w:szCs w:val="24"/>
      </w:rPr>
    </w:sdtEndPr>
    <w:sdtContent>
      <w:p w:rsidR="008B0903" w:rsidRPr="00305BEC" w:rsidRDefault="008B0903">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010EF">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E6F" w:rsidRDefault="008A4E6F">
      <w:r>
        <w:separator/>
      </w:r>
    </w:p>
  </w:footnote>
  <w:footnote w:type="continuationSeparator" w:id="0">
    <w:p w:rsidR="008A4E6F" w:rsidRDefault="008A4E6F">
      <w:r>
        <w:continuationSeparator/>
      </w:r>
    </w:p>
  </w:footnote>
  <w:footnote w:id="1">
    <w:p w:rsidR="008B0903" w:rsidRDefault="008B0903" w:rsidP="008B0903">
      <w:pPr>
        <w:pStyle w:val="af2"/>
        <w:widowControl w:val="0"/>
        <w:jc w:val="both"/>
        <w:rPr>
          <w:rFonts w:ascii="GHEA Grapalat" w:hAnsi="GHEA Grapalat"/>
          <w:i/>
          <w:lang w:val="af-ZA"/>
        </w:rPr>
      </w:pPr>
      <w:r>
        <w:rPr>
          <w:rStyle w:val="af6"/>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8B0903" w:rsidRPr="00617E69" w:rsidRDefault="008B090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8B0903" w:rsidRPr="00CD6B60" w:rsidRDefault="008B0903"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позднее</w:t>
      </w:r>
      <w:proofErr w:type="gramEnd"/>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CD6B60">
        <w:rPr>
          <w:rFonts w:ascii="GHEA Grapalat" w:hAnsi="GHEA Grapalat"/>
          <w:i/>
          <w:sz w:val="20"/>
          <w:szCs w:val="20"/>
        </w:rPr>
        <w:t>."</w:t>
      </w:r>
      <w:proofErr w:type="gramEnd"/>
    </w:p>
    <w:p w:rsidR="008B0903" w:rsidRPr="001115E9" w:rsidRDefault="008B0903"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B0903" w:rsidRPr="00CD6B60" w:rsidRDefault="008B0903"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w:t>
      </w:r>
      <w:proofErr w:type="gramStart"/>
      <w:r w:rsidRPr="00BD2C67">
        <w:rPr>
          <w:rFonts w:ascii="GHEA Grapalat" w:hAnsi="GHEA Grapalat"/>
          <w:i/>
          <w:sz w:val="20"/>
          <w:szCs w:val="20"/>
        </w:rPr>
        <w:t xml:space="preserve"> П</w:t>
      </w:r>
      <w:proofErr w:type="gramEnd"/>
      <w:r w:rsidRPr="00BD2C67">
        <w:rPr>
          <w:rFonts w:ascii="GHEA Grapalat" w:hAnsi="GHEA Grapalat"/>
          <w:i/>
          <w:sz w:val="20"/>
          <w:szCs w:val="20"/>
        </w:rPr>
        <w:t>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8B0903" w:rsidRDefault="008B0903"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B0903" w:rsidRDefault="008B090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8B0903" w:rsidRPr="009E2596" w:rsidRDefault="008B0903"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8B0903" w:rsidRPr="00C24DBE" w:rsidRDefault="008B0903"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8B0903" w:rsidRPr="005838BB" w:rsidRDefault="008B0903" w:rsidP="00AF1F59">
      <w:pPr>
        <w:pStyle w:val="af2"/>
        <w:jc w:val="both"/>
        <w:rPr>
          <w:rFonts w:asciiTheme="minorHAnsi" w:hAnsiTheme="minorHAnsi"/>
        </w:rPr>
      </w:pPr>
    </w:p>
    <w:p w:rsidR="008B0903" w:rsidRPr="00D3436F" w:rsidRDefault="008B0903"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B0903" w:rsidRPr="000811C1" w:rsidRDefault="008B0903">
      <w:pPr>
        <w:pStyle w:val="af2"/>
        <w:rPr>
          <w:rFonts w:asciiTheme="minorHAnsi" w:hAnsiTheme="minorHAnsi"/>
        </w:rPr>
      </w:pPr>
    </w:p>
  </w:footnote>
  <w:footnote w:id="5">
    <w:p w:rsidR="008B0903" w:rsidRPr="00FE2AA4" w:rsidRDefault="008B0903">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6">
    <w:p w:rsidR="008B0903" w:rsidRPr="008842CE" w:rsidRDefault="008B0903"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B0903" w:rsidRPr="000811C1" w:rsidRDefault="008B0903">
      <w:pPr>
        <w:pStyle w:val="af2"/>
        <w:rPr>
          <w:lang w:val="af-ZA"/>
        </w:rPr>
      </w:pPr>
    </w:p>
  </w:footnote>
  <w:footnote w:id="7">
    <w:p w:rsidR="008B0903" w:rsidRPr="00503411" w:rsidRDefault="008B0903"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8B0903" w:rsidRPr="001D0DD7" w:rsidRDefault="008B0903"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8B0903" w:rsidRPr="00503411" w:rsidRDefault="008B0903"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w:t>
      </w:r>
      <w:proofErr w:type="gramStart"/>
      <w:r w:rsidRPr="001D0DD7">
        <w:rPr>
          <w:rFonts w:ascii="GHEA Grapalat" w:hAnsi="GHEA Grapalat"/>
          <w:i/>
        </w:rPr>
        <w:t>устанавливается следующее условие</w:t>
      </w:r>
      <w:proofErr w:type="gramEnd"/>
      <w:r w:rsidRPr="001D0DD7">
        <w:rPr>
          <w:rFonts w:ascii="GHEA Grapalat" w:hAnsi="GHEA Grapalat"/>
          <w:i/>
        </w:rPr>
        <w:t xml:space="preserve">: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8B0903" w:rsidRPr="00CD2651" w:rsidRDefault="008B0903">
      <w:pPr>
        <w:pStyle w:val="af2"/>
      </w:pPr>
    </w:p>
  </w:footnote>
  <w:footnote w:id="8">
    <w:p w:rsidR="008B0903" w:rsidRPr="00511966" w:rsidRDefault="008B0903"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w:t>
      </w:r>
      <w:proofErr w:type="gramStart"/>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roofErr w:type="gramEnd"/>
    </w:p>
  </w:footnote>
  <w:footnote w:id="9">
    <w:p w:rsidR="008B0903" w:rsidRPr="00B15560" w:rsidRDefault="008B0903"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8B0903" w:rsidRPr="000811C1" w:rsidRDefault="008B0903" w:rsidP="0027573B">
      <w:pPr>
        <w:pStyle w:val="af2"/>
        <w:rPr>
          <w:rFonts w:ascii="Sylfaen" w:hAnsi="Sylfaen"/>
          <w:sz w:val="18"/>
          <w:szCs w:val="18"/>
        </w:rPr>
      </w:pPr>
    </w:p>
  </w:footnote>
  <w:footnote w:id="10">
    <w:p w:rsidR="008B0903" w:rsidRPr="00A31673" w:rsidRDefault="008B090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8B0903" w:rsidRPr="00DE7706" w:rsidRDefault="008B0903">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8B0903" w:rsidRDefault="008B0903" w:rsidP="006B3E56">
      <w:pPr>
        <w:jc w:val="both"/>
      </w:pPr>
    </w:p>
    <w:p w:rsidR="008B0903" w:rsidRDefault="008B0903" w:rsidP="007906A2">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B0903" w:rsidRPr="00503980" w:rsidRDefault="008B0903"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8B0903" w:rsidRPr="003905B4" w:rsidRDefault="008B0903"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r>
        <w:rPr>
          <w:rFonts w:ascii="GHEA Grapalat" w:hAnsi="GHEA Grapalat"/>
          <w:i/>
          <w:sz w:val="20"/>
          <w:szCs w:val="20"/>
          <w:lang w:val="hy-AM"/>
        </w:rPr>
        <w:t>.</w:t>
      </w:r>
    </w:p>
    <w:p w:rsidR="008B0903" w:rsidRPr="008D64EE" w:rsidRDefault="008B0903" w:rsidP="006B3E56">
      <w:pPr>
        <w:pStyle w:val="af2"/>
        <w:rPr>
          <w:rFonts w:asciiTheme="minorHAnsi" w:hAnsiTheme="minorHAnsi"/>
        </w:rPr>
      </w:pPr>
    </w:p>
  </w:footnote>
  <w:footnote w:id="13">
    <w:p w:rsidR="008B0903" w:rsidRPr="00D3436F" w:rsidRDefault="008B090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B0903" w:rsidRPr="00D3436F" w:rsidRDefault="008B0903">
      <w:pPr>
        <w:pStyle w:val="af2"/>
        <w:rPr>
          <w:lang w:val="es-ES"/>
        </w:rPr>
      </w:pPr>
    </w:p>
  </w:footnote>
  <w:footnote w:id="14">
    <w:p w:rsidR="008B0903" w:rsidRPr="008842CE" w:rsidRDefault="008B0903" w:rsidP="003D2FE2">
      <w:pPr>
        <w:pStyle w:val="af2"/>
        <w:jc w:val="both"/>
      </w:pPr>
    </w:p>
  </w:footnote>
  <w:footnote w:id="15">
    <w:p w:rsidR="008B0903" w:rsidRPr="008842CE" w:rsidRDefault="008B0903" w:rsidP="000A214C">
      <w:pPr>
        <w:pStyle w:val="af2"/>
        <w:jc w:val="both"/>
      </w:pPr>
    </w:p>
  </w:footnote>
  <w:footnote w:id="16">
    <w:p w:rsidR="008B0903" w:rsidRPr="002A7C6E" w:rsidRDefault="008B0903"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8B0903" w:rsidRPr="00D81E0E" w:rsidRDefault="008B0903" w:rsidP="005A1ECB">
      <w:pPr>
        <w:pStyle w:val="af2"/>
        <w:jc w:val="both"/>
        <w:rPr>
          <w:rFonts w:ascii="GHEA Grapalat" w:hAnsi="GHEA Grapalat"/>
          <w:i/>
        </w:rPr>
      </w:pPr>
      <w:r w:rsidRPr="008E54F0">
        <w:rPr>
          <w:rFonts w:ascii="GHEA Grapalat" w:hAnsi="GHEA Grapalat"/>
          <w:i/>
          <w:vertAlign w:val="superscript"/>
        </w:rPr>
        <w:t>16.1</w:t>
      </w:r>
      <w:proofErr w:type="gramStart"/>
      <w:r w:rsidRPr="00D81E0E">
        <w:rPr>
          <w:rFonts w:ascii="GHEA Grapalat" w:hAnsi="GHEA Grapalat"/>
          <w:i/>
        </w:rPr>
        <w:t xml:space="preserve"> Е</w:t>
      </w:r>
      <w:proofErr w:type="gramEnd"/>
      <w:r w:rsidRPr="00D81E0E">
        <w:rPr>
          <w:rFonts w:ascii="GHEA Grapalat" w:hAnsi="GHEA Grapalat"/>
          <w:i/>
        </w:rPr>
        <w:t xml:space="preserve">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w:t>
      </w:r>
      <w:proofErr w:type="gramStart"/>
      <w:r w:rsidRPr="00D81E0E">
        <w:rPr>
          <w:rFonts w:ascii="GHEA Grapalat" w:hAnsi="GHEA Grapalat"/>
          <w:i/>
        </w:rPr>
        <w:t>«При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w:t>
      </w:r>
      <w:proofErr w:type="gramEnd"/>
      <w:r w:rsidRPr="00D81E0E">
        <w:rPr>
          <w:rFonts w:ascii="GHEA Grapalat" w:hAnsi="GHEA Grapalat"/>
          <w:i/>
        </w:rPr>
        <w:t xml:space="preserve">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roofErr w:type="gramStart"/>
      <w:r w:rsidRPr="00D81E0E">
        <w:rPr>
          <w:rFonts w:ascii="GHEA Grapalat" w:hAnsi="GHEA Grapalat"/>
          <w:i/>
        </w:rPr>
        <w:t>."</w:t>
      </w:r>
      <w:proofErr w:type="gramEnd"/>
    </w:p>
  </w:footnote>
  <w:footnote w:id="17">
    <w:p w:rsidR="008B0903" w:rsidRPr="006F5F33" w:rsidRDefault="008B090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8B0903" w:rsidRPr="006F5F33" w:rsidRDefault="008B0903"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9">
    <w:p w:rsidR="008B0903" w:rsidRPr="00EB336B" w:rsidRDefault="008B0903"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proofErr w:type="gramStart"/>
      <w:r>
        <w:rPr>
          <w:rFonts w:asciiTheme="minorHAnsi" w:hAnsiTheme="minorHAnsi"/>
          <w:vertAlign w:val="superscript"/>
        </w:rPr>
        <w:t xml:space="preserve"> </w:t>
      </w:r>
      <w:r w:rsidRPr="00421AF9">
        <w:rPr>
          <w:rFonts w:ascii="GHEA Grapalat" w:hAnsi="GHEA Grapalat"/>
          <w:sz w:val="18"/>
          <w:szCs w:val="18"/>
          <w:lang w:val="hy-AM"/>
        </w:rPr>
        <w:t>В</w:t>
      </w:r>
      <w:proofErr w:type="gramEnd"/>
      <w:r w:rsidRPr="00421AF9">
        <w:rPr>
          <w:rFonts w:ascii="GHEA Grapalat" w:hAnsi="GHEA Grapalat"/>
          <w:sz w:val="18"/>
          <w:szCs w:val="18"/>
          <w:lang w:val="hy-AM"/>
        </w:rPr>
        <w:t xml:space="preserve">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B0903" w:rsidRDefault="008B0903" w:rsidP="003B2F27">
      <w:pPr>
        <w:pStyle w:val="af2"/>
        <w:rPr>
          <w:rFonts w:asciiTheme="minorHAnsi" w:hAnsiTheme="minorHAnsi"/>
        </w:rPr>
      </w:pPr>
    </w:p>
    <w:p w:rsidR="008B0903" w:rsidRPr="008F6EF8" w:rsidRDefault="008B0903"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8B0903" w:rsidRPr="00576D9C" w:rsidRDefault="008B0903" w:rsidP="003B2F27">
      <w:pPr>
        <w:pStyle w:val="af2"/>
        <w:rPr>
          <w:rFonts w:asciiTheme="minorHAnsi" w:hAnsiTheme="minorHAnsi"/>
        </w:rPr>
      </w:pPr>
    </w:p>
  </w:footnote>
  <w:footnote w:id="20">
    <w:p w:rsidR="008B0903" w:rsidRPr="00892F7F" w:rsidRDefault="008B0903"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8B0903" w:rsidRPr="0013046C" w:rsidRDefault="008B0903"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B0903" w:rsidRPr="0013046C" w:rsidRDefault="008B0903" w:rsidP="0067463A">
      <w:pPr>
        <w:pStyle w:val="af2"/>
        <w:jc w:val="both"/>
        <w:rPr>
          <w:rFonts w:ascii="GHEA Grapalat" w:hAnsi="GHEA Grapalat"/>
          <w:i/>
        </w:rPr>
      </w:pPr>
      <w:r w:rsidRPr="001C5541">
        <w:rPr>
          <w:rFonts w:ascii="GHEA Grapalat" w:hAnsi="GHEA Grapalat"/>
          <w:i/>
          <w:vertAlign w:val="superscript"/>
        </w:rPr>
        <w:t>20.1</w:t>
      </w:r>
      <w:proofErr w:type="gramStart"/>
      <w:r w:rsidRPr="0013046C">
        <w:rPr>
          <w:rFonts w:ascii="GHEA Grapalat" w:hAnsi="GHEA Grapalat"/>
          <w:i/>
        </w:rPr>
        <w:t xml:space="preserve"> Е</w:t>
      </w:r>
      <w:proofErr w:type="gramEnd"/>
      <w:r w:rsidRPr="0013046C">
        <w:rPr>
          <w:rFonts w:ascii="GHEA Grapalat" w:hAnsi="GHEA Grapalat"/>
          <w:i/>
        </w:rPr>
        <w:t xml:space="preserve">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w:t>
      </w:r>
      <w:proofErr w:type="spellStart"/>
      <w:r w:rsidRPr="0013046C">
        <w:rPr>
          <w:rFonts w:ascii="GHEA Grapalat" w:hAnsi="GHEA Grapalat"/>
          <w:i/>
        </w:rPr>
        <w:t>непредоставление</w:t>
      </w:r>
      <w:proofErr w:type="spellEnd"/>
      <w:r w:rsidRPr="0013046C">
        <w:rPr>
          <w:rFonts w:ascii="GHEA Grapalat" w:hAnsi="GHEA Grapalat"/>
          <w:i/>
        </w:rPr>
        <w:t xml:space="preserve"> письменного заверения, указанного в пункте 3.1 настоящего Договора, к исполнителю применяются следующие меры ответственности:</w:t>
      </w:r>
    </w:p>
    <w:p w:rsidR="008B0903" w:rsidRPr="006F5F33" w:rsidRDefault="008B0903"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8B0903" w:rsidRPr="00552B23" w:rsidTr="00E3441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8B0903" w:rsidRPr="0067463A" w:rsidRDefault="008B0903"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8B0903" w:rsidRPr="0067463A" w:rsidRDefault="008B0903"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8B0903" w:rsidRPr="00552B23" w:rsidTr="00E3441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2"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r>
      <w:tr w:rsidR="008B0903" w:rsidRPr="00552B23" w:rsidTr="00E3441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2"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r>
      <w:tr w:rsidR="008B0903" w:rsidRPr="00552B23" w:rsidTr="00E3441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2"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r>
      <w:tr w:rsidR="008B0903" w:rsidRPr="00552B23" w:rsidTr="00E3441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1"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c>
          <w:tcPr>
            <w:tcW w:w="2632" w:type="dxa"/>
          </w:tcPr>
          <w:p w:rsidR="008B0903" w:rsidRPr="00552B23" w:rsidRDefault="008B0903" w:rsidP="00E3441C">
            <w:pPr>
              <w:pStyle w:val="af4"/>
              <w:spacing w:before="0" w:beforeAutospacing="0" w:after="0" w:afterAutospacing="0" w:line="360" w:lineRule="auto"/>
              <w:jc w:val="center"/>
              <w:rPr>
                <w:rFonts w:ascii="GHEA Grapalat" w:hAnsi="GHEA Grapalat"/>
                <w:i/>
                <w:sz w:val="16"/>
              </w:rPr>
            </w:pPr>
          </w:p>
        </w:tc>
      </w:tr>
    </w:tbl>
    <w:p w:rsidR="008B0903" w:rsidRPr="006F5F33" w:rsidRDefault="008B0903"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8B0903" w:rsidRPr="00576D9C" w:rsidRDefault="008B0903" w:rsidP="003B2F27">
      <w:pPr>
        <w:pStyle w:val="af2"/>
        <w:jc w:val="both"/>
        <w:rPr>
          <w:rFonts w:ascii="GHEA Grapalat" w:hAnsi="GHEA Grapalat"/>
          <w:lang w:val="hy-AM"/>
        </w:rPr>
      </w:pPr>
    </w:p>
  </w:footnote>
  <w:footnote w:id="21">
    <w:p w:rsidR="008B0903" w:rsidRPr="006F5F33" w:rsidRDefault="008B0903"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8B0903" w:rsidRPr="006F5F33" w:rsidRDefault="008B090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8B0903" w:rsidRPr="006F5F33" w:rsidRDefault="008B090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rsidR="008B0903" w:rsidRPr="00E40AC8" w:rsidRDefault="008B0903"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roofErr w:type="gramStart"/>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25">
    <w:p w:rsidR="008B0903" w:rsidRPr="00E40AC8" w:rsidRDefault="008B0903"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w:t>
      </w:r>
      <w:proofErr w:type="gramStart"/>
      <w:r w:rsidRPr="00AD29CE">
        <w:rPr>
          <w:rFonts w:ascii="GHEA Grapalat" w:hAnsi="GHEA Grapalat"/>
          <w:i/>
        </w:rPr>
        <w:t>вступления</w:t>
      </w:r>
      <w:proofErr w:type="gramEnd"/>
      <w:r w:rsidRPr="00AD29CE">
        <w:rPr>
          <w:rFonts w:ascii="GHEA Grapalat" w:hAnsi="GHEA Grapalat"/>
          <w:i/>
        </w:rPr>
        <w:t xml:space="preserve">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26">
    <w:p w:rsidR="008B0903" w:rsidRPr="00CA2754" w:rsidRDefault="008B0903"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8B0903" w:rsidRPr="00CA2754" w:rsidRDefault="008B0903" w:rsidP="003B2F27">
      <w:pPr>
        <w:pStyle w:val="af2"/>
        <w:jc w:val="both"/>
        <w:rPr>
          <w:sz w:val="2"/>
          <w:szCs w:val="2"/>
        </w:rPr>
      </w:pPr>
    </w:p>
  </w:footnote>
  <w:footnote w:id="27">
    <w:p w:rsidR="008B0903" w:rsidRPr="00CA2754" w:rsidRDefault="008B0903"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C9"/>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4E6F"/>
    <w:rsid w:val="008A5CEA"/>
    <w:rsid w:val="008A6BF1"/>
    <w:rsid w:val="008A70A4"/>
    <w:rsid w:val="008A7905"/>
    <w:rsid w:val="008A7A94"/>
    <w:rsid w:val="008A7F97"/>
    <w:rsid w:val="008B0198"/>
    <w:rsid w:val="008B0507"/>
    <w:rsid w:val="008B069D"/>
    <w:rsid w:val="008B0903"/>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0EC4"/>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A15"/>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0EF"/>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81307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611474">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154440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859849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4D734-1E1A-40A1-A75F-C987F933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92</Pages>
  <Words>23776</Words>
  <Characters>135529</Characters>
  <Application>Microsoft Office Word</Application>
  <DocSecurity>0</DocSecurity>
  <Lines>1129</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158988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Lip</cp:lastModifiedBy>
  <cp:revision>1678</cp:revision>
  <cp:lastPrinted>2018-02-16T07:12:00Z</cp:lastPrinted>
  <dcterms:created xsi:type="dcterms:W3CDTF">2019-10-28T07:04:00Z</dcterms:created>
  <dcterms:modified xsi:type="dcterms:W3CDTF">2025-12-17T12:53:00Z</dcterms:modified>
</cp:coreProperties>
</file>